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val="0"/>
          <w:color w:val="auto"/>
          <w:sz w:val="32"/>
          <w:szCs w:val="32"/>
          <w:highlight w:val="none"/>
          <w:lang w:eastAsia="zh-CN"/>
        </w:rPr>
      </w:pPr>
      <w:r>
        <w:rPr>
          <w:rFonts w:hint="eastAsia" w:ascii="黑体" w:hAnsi="黑体" w:eastAsia="黑体" w:cs="黑体"/>
          <w:b/>
          <w:bCs w:val="0"/>
          <w:color w:val="auto"/>
          <w:sz w:val="32"/>
          <w:szCs w:val="32"/>
          <w:highlight w:val="none"/>
        </w:rPr>
        <w:t>四川省妇女儿童医院</w:t>
      </w:r>
      <w:r>
        <w:rPr>
          <w:rFonts w:hint="eastAsia" w:ascii="黑体" w:hAnsi="黑体" w:eastAsia="黑体" w:cs="黑体"/>
          <w:b/>
          <w:bCs w:val="0"/>
          <w:color w:val="auto"/>
          <w:sz w:val="32"/>
          <w:szCs w:val="32"/>
          <w:highlight w:val="none"/>
          <w:lang w:val="en-US" w:eastAsia="zh-CN"/>
        </w:rPr>
        <w:t>医院文化元素公仔采购项目</w:t>
      </w:r>
      <w:r>
        <w:rPr>
          <w:rFonts w:hint="eastAsia" w:ascii="黑体" w:hAnsi="黑体" w:eastAsia="黑体" w:cs="黑体"/>
          <w:b/>
          <w:bCs w:val="0"/>
          <w:color w:val="auto"/>
          <w:sz w:val="32"/>
          <w:szCs w:val="32"/>
          <w:highlight w:val="none"/>
          <w:lang w:eastAsia="zh-CN"/>
        </w:rPr>
        <w:t>采购公告</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center"/>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黑体" w:hAnsi="黑体" w:eastAsia="黑体" w:cs="黑体"/>
          <w:b/>
          <w:bCs w:val="0"/>
          <w:color w:val="auto"/>
          <w:sz w:val="32"/>
          <w:szCs w:val="32"/>
          <w:highlight w:val="none"/>
        </w:rPr>
        <w:t>采购编号：SCFY-HQ202502-003（谈）</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潜在供应商：</w:t>
      </w:r>
    </w:p>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我院将召开</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“医院文化元素公仔采购项目</w:t>
      </w:r>
      <w:r>
        <w:rPr>
          <w:rFonts w:hint="eastAsia" w:ascii="宋体" w:hAnsi="宋体" w:eastAsia="宋体" w:cs="宋体"/>
          <w:i w:val="0"/>
          <w:iCs w:val="0"/>
          <w:caps w:val="0"/>
          <w:color w:val="auto"/>
          <w:spacing w:val="0"/>
          <w:sz w:val="24"/>
          <w:szCs w:val="24"/>
          <w:highlight w:val="none"/>
          <w:shd w:val="clear" w:color="auto" w:fill="FFFFFF"/>
          <w:lang w:val="en-US" w:eastAsia="zh-CN"/>
        </w:rPr>
        <w:t>”院内采购会议，会议由后勤保障部组织。届时，请投标人准时参加，具体事项如下：</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eastAsia" w:ascii="宋体" w:hAnsi="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1.会议时间：</w:t>
      </w:r>
      <w:r>
        <w:rPr>
          <w:rFonts w:hint="eastAsia" w:ascii="宋体" w:hAnsi="宋体" w:cs="宋体"/>
          <w:b/>
          <w:bCs/>
          <w:i w:val="0"/>
          <w:iCs w:val="0"/>
          <w:caps w:val="0"/>
          <w:color w:val="auto"/>
          <w:spacing w:val="0"/>
          <w:sz w:val="24"/>
          <w:szCs w:val="24"/>
          <w:highlight w:val="none"/>
          <w:shd w:val="clear" w:color="auto" w:fill="FFFFFF"/>
          <w:lang w:eastAsia="zh-CN"/>
        </w:rPr>
        <w:t>202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cs="宋体"/>
          <w:b/>
          <w:bCs/>
          <w:i w:val="0"/>
          <w:iCs w:val="0"/>
          <w:caps w:val="0"/>
          <w:color w:val="auto"/>
          <w:spacing w:val="0"/>
          <w:sz w:val="24"/>
          <w:szCs w:val="24"/>
          <w:highlight w:val="none"/>
          <w:shd w:val="clear" w:color="auto" w:fill="FFFFFF"/>
          <w:lang w:eastAsia="zh-CN"/>
        </w:rPr>
        <w:t>年</w:t>
      </w:r>
      <w:r>
        <w:rPr>
          <w:rFonts w:hint="eastAsia" w:ascii="宋体" w:hAnsi="宋体" w:cs="宋体"/>
          <w:b/>
          <w:bCs/>
          <w:i w:val="0"/>
          <w:iCs w:val="0"/>
          <w:caps w:val="0"/>
          <w:color w:val="auto"/>
          <w:spacing w:val="0"/>
          <w:sz w:val="24"/>
          <w:szCs w:val="24"/>
          <w:highlight w:val="none"/>
          <w:shd w:val="clear" w:color="auto" w:fill="FFFFFF"/>
          <w:lang w:val="en-US" w:eastAsia="zh-CN"/>
        </w:rPr>
        <w:t>2</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26</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三</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上午9:00</w:t>
      </w:r>
    </w:p>
    <w:p>
      <w:pPr>
        <w:pStyle w:val="9"/>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auto"/>
        <w:ind w:left="0" w:leftChars="0" w:firstLine="482" w:firstLineChars="200"/>
        <w:jc w:val="both"/>
        <w:textAlignment w:val="auto"/>
        <w:rPr>
          <w:rFonts w:hint="default" w:ascii="宋体" w:hAnsi="宋体" w:eastAsia="宋体" w:cs="宋体"/>
          <w:b/>
          <w:bCs/>
          <w:i w:val="0"/>
          <w:iCs w:val="0"/>
          <w:caps w:val="0"/>
          <w:color w:val="auto"/>
          <w:spacing w:val="0"/>
          <w:sz w:val="24"/>
          <w:szCs w:val="24"/>
          <w:highlight w:val="none"/>
          <w:shd w:val="clear" w:color="auto" w:fill="FFFFFF"/>
          <w:lang w:val="en-US" w:eastAsia="zh-CN"/>
        </w:rPr>
      </w:pPr>
      <w:r>
        <w:rPr>
          <w:rFonts w:hint="eastAsia" w:ascii="宋体" w:hAnsi="宋体" w:eastAsia="宋体" w:cs="宋体"/>
          <w:b/>
          <w:bCs/>
          <w:i w:val="0"/>
          <w:iCs w:val="0"/>
          <w:caps w:val="0"/>
          <w:color w:val="auto"/>
          <w:spacing w:val="0"/>
          <w:sz w:val="24"/>
          <w:szCs w:val="24"/>
          <w:highlight w:val="none"/>
          <w:shd w:val="clear" w:color="auto" w:fill="FFFFFF"/>
        </w:rPr>
        <w:t>2.会议地点：四川省妇幼保健院</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晋阳院区</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综合楼</w:t>
      </w:r>
      <w:r>
        <w:rPr>
          <w:rFonts w:hint="eastAsia" w:ascii="宋体" w:hAnsi="宋体" w:cs="宋体"/>
          <w:b/>
          <w:bCs/>
          <w:i w:val="0"/>
          <w:iCs w:val="0"/>
          <w:caps w:val="0"/>
          <w:color w:val="auto"/>
          <w:spacing w:val="0"/>
          <w:sz w:val="24"/>
          <w:szCs w:val="24"/>
          <w:highlight w:val="none"/>
          <w:shd w:val="clear" w:color="auto" w:fill="FFFFFF"/>
          <w:lang w:val="en-US" w:eastAsia="zh-CN"/>
        </w:rPr>
        <w:t>2楼专家食堂</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3.采购方式说明：</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3.1本次采购拟采用</w:t>
      </w:r>
      <w:r>
        <w:rPr>
          <w:rFonts w:hint="eastAsia" w:ascii="宋体" w:hAnsi="宋体" w:eastAsia="宋体" w:cs="宋体"/>
          <w:i w:val="0"/>
          <w:iCs w:val="0"/>
          <w:caps w:val="0"/>
          <w:color w:val="auto"/>
          <w:spacing w:val="0"/>
          <w:sz w:val="24"/>
          <w:szCs w:val="24"/>
          <w:highlight w:val="none"/>
          <w:shd w:val="clear" w:color="auto" w:fill="FFFFFF"/>
          <w:lang w:eastAsia="zh-CN"/>
        </w:rPr>
        <w:t>竞争性</w:t>
      </w:r>
      <w:r>
        <w:rPr>
          <w:rFonts w:hint="eastAsia" w:ascii="宋体" w:hAnsi="宋体" w:cs="宋体"/>
          <w:i w:val="0"/>
          <w:iCs w:val="0"/>
          <w:caps w:val="0"/>
          <w:color w:val="auto"/>
          <w:spacing w:val="0"/>
          <w:sz w:val="24"/>
          <w:szCs w:val="24"/>
          <w:highlight w:val="none"/>
          <w:shd w:val="clear" w:color="auto" w:fill="FFFFFF"/>
          <w:lang w:val="en-US" w:eastAsia="zh-CN"/>
        </w:rPr>
        <w:t>谈判</w:t>
      </w:r>
      <w:r>
        <w:rPr>
          <w:rFonts w:hint="eastAsia" w:ascii="宋体" w:hAnsi="宋体" w:eastAsia="宋体" w:cs="宋体"/>
          <w:i w:val="0"/>
          <w:iCs w:val="0"/>
          <w:caps w:val="0"/>
          <w:color w:val="auto"/>
          <w:spacing w:val="0"/>
          <w:sz w:val="24"/>
          <w:szCs w:val="24"/>
          <w:highlight w:val="none"/>
          <w:shd w:val="clear" w:color="auto" w:fill="FFFFFF"/>
          <w:lang w:eastAsia="zh-CN"/>
        </w:rPr>
        <w:t>方式</w:t>
      </w:r>
      <w:r>
        <w:rPr>
          <w:rFonts w:hint="eastAsia" w:ascii="宋体" w:hAnsi="宋体" w:eastAsia="宋体" w:cs="宋体"/>
          <w:i w:val="0"/>
          <w:iCs w:val="0"/>
          <w:caps w:val="0"/>
          <w:color w:val="auto"/>
          <w:spacing w:val="0"/>
          <w:sz w:val="24"/>
          <w:szCs w:val="24"/>
          <w:highlight w:val="none"/>
          <w:shd w:val="clear" w:color="auto" w:fill="FFFFFF"/>
        </w:rPr>
        <w:t>，评审小组成员由</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cs="宋体"/>
          <w:i w:val="0"/>
          <w:iCs w:val="0"/>
          <w:caps w:val="0"/>
          <w:color w:val="auto"/>
          <w:spacing w:val="0"/>
          <w:sz w:val="24"/>
          <w:szCs w:val="24"/>
          <w:highlight w:val="none"/>
          <w:shd w:val="clear" w:color="auto" w:fill="FFFFFF"/>
          <w:lang w:val="en-US" w:eastAsia="zh-CN"/>
        </w:rPr>
        <w:t>及</w:t>
      </w:r>
      <w:r>
        <w:rPr>
          <w:rFonts w:hint="eastAsia" w:ascii="宋体" w:hAnsi="宋体" w:eastAsia="宋体" w:cs="宋体"/>
          <w:i w:val="0"/>
          <w:iCs w:val="0"/>
          <w:caps w:val="0"/>
          <w:color w:val="auto"/>
          <w:spacing w:val="0"/>
          <w:sz w:val="24"/>
          <w:szCs w:val="24"/>
          <w:highlight w:val="none"/>
          <w:shd w:val="clear" w:color="auto" w:fill="FFFFFF"/>
          <w:lang w:val="en-US" w:eastAsia="zh-CN"/>
        </w:rPr>
        <w:t>院内专家</w:t>
      </w:r>
      <w:r>
        <w:rPr>
          <w:rFonts w:hint="eastAsia" w:ascii="宋体" w:hAnsi="宋体" w:eastAsia="宋体" w:cs="宋体"/>
          <w:i w:val="0"/>
          <w:iCs w:val="0"/>
          <w:caps w:val="0"/>
          <w:color w:val="auto"/>
          <w:spacing w:val="0"/>
          <w:sz w:val="24"/>
          <w:szCs w:val="24"/>
          <w:highlight w:val="none"/>
          <w:shd w:val="clear" w:color="auto" w:fill="FFFFFF"/>
        </w:rPr>
        <w:t>共5名人员组成。根据投标人制作的《采购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份)、最终报价函予以评标，推荐成交投标人。</w:t>
      </w:r>
      <w:r>
        <w:rPr>
          <w:rFonts w:hint="eastAsia" w:ascii="宋体" w:hAnsi="宋体" w:eastAsia="宋体" w:cs="宋体"/>
          <w:i w:val="0"/>
          <w:iCs w:val="0"/>
          <w:caps w:val="0"/>
          <w:color w:val="auto"/>
          <w:spacing w:val="0"/>
          <w:sz w:val="24"/>
          <w:szCs w:val="24"/>
          <w:highlight w:val="none"/>
          <w:shd w:val="clear" w:color="auto" w:fill="FFFFFF"/>
          <w:lang w:val="en-US" w:eastAsia="zh-CN"/>
        </w:rPr>
        <w:t>评审</w:t>
      </w:r>
      <w:r>
        <w:rPr>
          <w:rFonts w:hint="eastAsia" w:ascii="宋体" w:hAnsi="宋体" w:eastAsia="宋体" w:cs="宋体"/>
          <w:i w:val="0"/>
          <w:iCs w:val="0"/>
          <w:caps w:val="0"/>
          <w:color w:val="auto"/>
          <w:spacing w:val="0"/>
          <w:sz w:val="24"/>
          <w:szCs w:val="24"/>
          <w:highlight w:val="none"/>
          <w:shd w:val="clear" w:color="auto" w:fill="FFFFFF"/>
        </w:rPr>
        <w:t>结束</w:t>
      </w:r>
      <w:r>
        <w:rPr>
          <w:rFonts w:hint="eastAsia" w:ascii="宋体" w:hAnsi="宋体" w:eastAsia="宋体" w:cs="宋体"/>
          <w:i w:val="0"/>
          <w:iCs w:val="0"/>
          <w:caps w:val="0"/>
          <w:color w:val="auto"/>
          <w:spacing w:val="0"/>
          <w:sz w:val="24"/>
          <w:szCs w:val="24"/>
          <w:highlight w:val="none"/>
          <w:shd w:val="clear" w:color="auto" w:fill="FFFFFF"/>
          <w:lang w:val="en-US" w:eastAsia="zh-CN"/>
        </w:rPr>
        <w:t>7</w:t>
      </w:r>
      <w:r>
        <w:rPr>
          <w:rFonts w:hint="eastAsia" w:ascii="宋体" w:hAnsi="宋体" w:cs="宋体"/>
          <w:i w:val="0"/>
          <w:iCs w:val="0"/>
          <w:caps w:val="0"/>
          <w:color w:val="auto"/>
          <w:spacing w:val="0"/>
          <w:sz w:val="24"/>
          <w:szCs w:val="24"/>
          <w:highlight w:val="none"/>
          <w:shd w:val="clear" w:color="auto" w:fill="FFFFFF"/>
          <w:lang w:val="en-US" w:eastAsia="zh-CN"/>
        </w:rPr>
        <w:t>个工作日</w:t>
      </w:r>
      <w:r>
        <w:rPr>
          <w:rFonts w:hint="eastAsia" w:ascii="宋体" w:hAnsi="宋体" w:eastAsia="宋体" w:cs="宋体"/>
          <w:i w:val="0"/>
          <w:iCs w:val="0"/>
          <w:caps w:val="0"/>
          <w:color w:val="auto"/>
          <w:spacing w:val="0"/>
          <w:sz w:val="24"/>
          <w:szCs w:val="24"/>
          <w:highlight w:val="none"/>
          <w:shd w:val="clear" w:color="auto" w:fill="FFFFFF"/>
        </w:rPr>
        <w:t>内，医院将中标结果通知投标人。</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3.2请仔细阅读《采购文件》的相关内容，如有贻误，后果自负。</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3.3如果本次采购项目，存在不符合市场调查、资格主体异常、过程违规等情况，可以暂不采购，无义务向投标人解释具体原因。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4.投标人的要求（其中4.2.1-4.2.</w:t>
      </w:r>
      <w:r>
        <w:rPr>
          <w:rFonts w:hint="eastAsia" w:ascii="宋体" w:hAnsi="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为资格证明文件）</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b/>
          <w:bCs/>
          <w:i w:val="0"/>
          <w:iCs w:val="0"/>
          <w:caps w:val="0"/>
          <w:color w:val="auto"/>
          <w:spacing w:val="0"/>
          <w:sz w:val="24"/>
          <w:szCs w:val="24"/>
          <w:highlight w:val="none"/>
          <w:shd w:val="clear" w:color="auto" w:fill="FFFFFF"/>
          <w:lang w:val="en-US" w:eastAsia="zh-CN"/>
        </w:rPr>
        <w:t>需单独密封</w:t>
      </w:r>
      <w:r>
        <w:rPr>
          <w:rFonts w:hint="eastAsia" w:ascii="宋体" w:hAnsi="宋体" w:eastAsia="宋体" w:cs="宋体"/>
          <w:b/>
          <w:bCs/>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4.1在中国境内注册并具有独立法人资格的合法企业；</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b w:val="0"/>
          <w:bCs w:val="0"/>
          <w:i w:val="0"/>
          <w:iCs w:val="0"/>
          <w:caps w:val="0"/>
          <w:color w:val="auto"/>
          <w:spacing w:val="0"/>
          <w:sz w:val="24"/>
          <w:szCs w:val="24"/>
          <w:highlight w:val="none"/>
          <w:shd w:val="clear" w:color="auto" w:fill="FFFFFF"/>
        </w:rPr>
        <w:t>4.2投标人应提供以下资料(复印件加盖鲜章)：</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4.2.1有效的三证合一营业执照（副本）；</w:t>
      </w:r>
    </w:p>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firstLine="482" w:firstLineChars="200"/>
        <w:jc w:val="both"/>
        <w:textAlignment w:val="auto"/>
        <w:rPr>
          <w:rFonts w:hint="eastAsia" w:ascii="宋体" w:hAnsi="宋体" w:eastAsia="宋体" w:cs="宋体"/>
          <w:b/>
          <w:bCs/>
          <w:i w:val="0"/>
          <w:iCs w:val="0"/>
          <w:caps w:val="0"/>
          <w:color w:val="auto"/>
          <w:spacing w:val="0"/>
          <w:sz w:val="24"/>
          <w:szCs w:val="24"/>
          <w:highlight w:val="none"/>
          <w:shd w:val="clear" w:color="auto" w:fill="FFFFFF"/>
        </w:rPr>
      </w:pPr>
      <w:r>
        <w:rPr>
          <w:rFonts w:hint="eastAsia" w:ascii="宋体" w:hAnsi="宋体" w:eastAsia="宋体" w:cs="宋体"/>
          <w:b/>
          <w:bCs/>
          <w:i w:val="0"/>
          <w:iCs w:val="0"/>
          <w:caps w:val="0"/>
          <w:color w:val="auto"/>
          <w:spacing w:val="0"/>
          <w:sz w:val="24"/>
          <w:szCs w:val="24"/>
          <w:highlight w:val="none"/>
          <w:shd w:val="clear" w:color="auto" w:fill="FFFFFF"/>
        </w:rPr>
        <w:t>4.2.2法定代表人身份授权书（原件，格式见附件</w:t>
      </w:r>
      <w:r>
        <w:rPr>
          <w:rFonts w:hint="eastAsia" w:ascii="宋体" w:hAnsi="宋体" w:eastAsia="宋体" w:cs="宋体"/>
          <w:b/>
          <w:bCs/>
          <w:i w:val="0"/>
          <w:iCs w:val="0"/>
          <w:caps w:val="0"/>
          <w:color w:val="auto"/>
          <w:spacing w:val="0"/>
          <w:sz w:val="24"/>
          <w:szCs w:val="24"/>
          <w:highlight w:val="none"/>
          <w:shd w:val="clear" w:color="auto" w:fill="FFFFFF"/>
          <w:lang w:val="en-US" w:eastAsia="zh-CN"/>
        </w:rPr>
        <w:t>2</w:t>
      </w:r>
      <w:r>
        <w:rPr>
          <w:rFonts w:hint="eastAsia" w:ascii="宋体" w:hAnsi="宋体" w:eastAsia="宋体" w:cs="宋体"/>
          <w:b/>
          <w:bCs/>
          <w:i w:val="0"/>
          <w:iCs w:val="0"/>
          <w:caps w:val="0"/>
          <w:color w:val="auto"/>
          <w:spacing w:val="0"/>
          <w:sz w:val="24"/>
          <w:szCs w:val="24"/>
          <w:highlight w:val="none"/>
          <w:shd w:val="clear" w:color="auto" w:fill="FFFFFF"/>
        </w:rPr>
        <w:t>）,法定代表人和经办人身份证复印件；</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4.2.3供应商须提供“截至投标截止日未被列入失信被执行人、重大税收违法案件当事人名单、政府采购严重违法失信行为记录名单”的承诺函，凡被列入失信被执行人、重大税收违法案件当事人名单、政府采购严重违法失信行为记录名单的，视为存在不良信用记录，将被拒绝参与本项目的采购。</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4.2.4反商业贿赂承诺书（见附件4）；</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具有良好的商业信誉和健全的财务会计制度；</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4.2.</w:t>
      </w:r>
      <w:r>
        <w:rPr>
          <w:rFonts w:hint="eastAsia" w:ascii="宋体" w:hAnsi="宋体" w:cs="宋体"/>
          <w:i w:val="0"/>
          <w:iCs w:val="0"/>
          <w:caps w:val="0"/>
          <w:color w:val="auto"/>
          <w:spacing w:val="0"/>
          <w:sz w:val="24"/>
          <w:szCs w:val="24"/>
          <w:highlight w:val="none"/>
          <w:shd w:val="clear" w:color="auto" w:fill="FFFFFF"/>
          <w:lang w:val="en-US" w:eastAsia="zh-CN"/>
        </w:rPr>
        <w:t>6</w:t>
      </w:r>
      <w:r>
        <w:rPr>
          <w:rFonts w:hint="eastAsia" w:ascii="宋体" w:hAnsi="宋体" w:eastAsia="宋体" w:cs="宋体"/>
          <w:i w:val="0"/>
          <w:iCs w:val="0"/>
          <w:caps w:val="0"/>
          <w:color w:val="auto"/>
          <w:spacing w:val="0"/>
          <w:sz w:val="24"/>
          <w:szCs w:val="24"/>
          <w:highlight w:val="none"/>
          <w:shd w:val="clear" w:color="auto" w:fill="FFFFFF"/>
        </w:rPr>
        <w:t>参会供应商应在采购文件书中按采购公告的规定和要求附上所有的资格证明文件，要求提供复印件的必须加盖单位印章，并在必要时提供原件备查。若提供的资格证明文件不全或不实，将导致其投标或中标资格被取消。</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b w:val="0"/>
          <w:bCs w:val="0"/>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5.报价要求：</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5.1以人民币报价；报价请按照“</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”的格式填写</w:t>
      </w:r>
      <w:r>
        <w:rPr>
          <w:rFonts w:hint="eastAsia" w:ascii="宋体" w:hAnsi="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5.2报价表中的价格应包括劳务、培训、保险、税等各项费用，即参会供应商对采购方的实际供应价。</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6.付款方式：按照合同约定</w:t>
      </w:r>
      <w:r>
        <w:rPr>
          <w:rFonts w:hint="eastAsia" w:ascii="宋体" w:hAnsi="宋体" w:cs="宋体"/>
          <w:i w:val="0"/>
          <w:iCs w:val="0"/>
          <w:caps w:val="0"/>
          <w:color w:val="auto"/>
          <w:spacing w:val="0"/>
          <w:sz w:val="24"/>
          <w:szCs w:val="24"/>
          <w:highlight w:val="none"/>
          <w:shd w:val="clear" w:color="auto" w:fill="FFFFFF"/>
          <w:lang w:val="en-US" w:eastAsia="zh-CN"/>
        </w:rPr>
        <w:t>进行</w:t>
      </w:r>
      <w:r>
        <w:rPr>
          <w:rFonts w:hint="eastAsia" w:ascii="宋体" w:hAnsi="宋体" w:eastAsia="宋体" w:cs="宋体"/>
          <w:i w:val="0"/>
          <w:iCs w:val="0"/>
          <w:caps w:val="0"/>
          <w:color w:val="auto"/>
          <w:spacing w:val="0"/>
          <w:sz w:val="24"/>
          <w:szCs w:val="24"/>
          <w:highlight w:val="none"/>
          <w:shd w:val="clear" w:color="auto" w:fill="FFFFFF"/>
        </w:rPr>
        <w:t>付款</w:t>
      </w:r>
      <w:r>
        <w:rPr>
          <w:rFonts w:hint="eastAsia" w:ascii="宋体" w:hAnsi="宋体" w:eastAsia="宋体" w:cs="宋体"/>
          <w:i w:val="0"/>
          <w:iCs w:val="0"/>
          <w:caps w:val="0"/>
          <w:color w:val="auto"/>
          <w:spacing w:val="0"/>
          <w:sz w:val="24"/>
          <w:szCs w:val="24"/>
          <w:highlight w:val="none"/>
          <w:shd w:val="clear" w:color="auto" w:fill="FFFFFF"/>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7.会前要求：拟参会供应商需于 202</w:t>
      </w:r>
      <w:r>
        <w:rPr>
          <w:rFonts w:hint="eastAsia" w:ascii="宋体" w:hAnsi="宋体" w:cs="宋体"/>
          <w:i w:val="0"/>
          <w:iCs w:val="0"/>
          <w:caps w:val="0"/>
          <w:color w:val="auto"/>
          <w:spacing w:val="0"/>
          <w:sz w:val="24"/>
          <w:szCs w:val="24"/>
          <w:highlight w:val="none"/>
          <w:shd w:val="clear" w:color="auto" w:fill="FFFFFF"/>
          <w:lang w:val="en-US" w:eastAsia="zh-CN"/>
        </w:rPr>
        <w:t>5</w:t>
      </w:r>
      <w:r>
        <w:rPr>
          <w:rFonts w:hint="eastAsia" w:ascii="宋体" w:hAnsi="宋体" w:eastAsia="宋体" w:cs="宋体"/>
          <w:i w:val="0"/>
          <w:iCs w:val="0"/>
          <w:caps w:val="0"/>
          <w:color w:val="auto"/>
          <w:spacing w:val="0"/>
          <w:sz w:val="24"/>
          <w:szCs w:val="24"/>
          <w:highlight w:val="none"/>
          <w:shd w:val="clear" w:color="auto" w:fill="FFFFFF"/>
        </w:rPr>
        <w:t>年</w:t>
      </w:r>
      <w:r>
        <w:rPr>
          <w:rFonts w:hint="eastAsia" w:ascii="宋体" w:hAnsi="宋体" w:cs="宋体"/>
          <w:i w:val="0"/>
          <w:iCs w:val="0"/>
          <w:caps w:val="0"/>
          <w:color w:val="auto"/>
          <w:spacing w:val="0"/>
          <w:sz w:val="24"/>
          <w:szCs w:val="24"/>
          <w:highlight w:val="none"/>
          <w:shd w:val="clear" w:color="auto" w:fill="FFFFFF"/>
          <w:lang w:val="en-US" w:eastAsia="zh-CN"/>
        </w:rPr>
        <w:t>2</w:t>
      </w:r>
      <w:r>
        <w:rPr>
          <w:rFonts w:hint="eastAsia" w:ascii="宋体" w:hAnsi="宋体" w:eastAsia="宋体" w:cs="宋体"/>
          <w:i w:val="0"/>
          <w:iCs w:val="0"/>
          <w:caps w:val="0"/>
          <w:color w:val="auto"/>
          <w:spacing w:val="0"/>
          <w:sz w:val="24"/>
          <w:szCs w:val="24"/>
          <w:highlight w:val="none"/>
          <w:shd w:val="clear" w:color="auto" w:fill="FFFFFF"/>
        </w:rPr>
        <w:t>月</w:t>
      </w:r>
      <w:r>
        <w:rPr>
          <w:rFonts w:hint="eastAsia" w:ascii="宋体" w:hAnsi="宋体" w:cs="宋体"/>
          <w:i w:val="0"/>
          <w:iCs w:val="0"/>
          <w:caps w:val="0"/>
          <w:color w:val="auto"/>
          <w:spacing w:val="0"/>
          <w:sz w:val="24"/>
          <w:szCs w:val="24"/>
          <w:highlight w:val="none"/>
          <w:shd w:val="clear" w:color="auto" w:fill="FFFFFF"/>
          <w:lang w:val="en-US" w:eastAsia="zh-CN"/>
        </w:rPr>
        <w:t>26</w:t>
      </w:r>
      <w:r>
        <w:rPr>
          <w:rFonts w:hint="eastAsia" w:ascii="宋体" w:hAnsi="宋体" w:eastAsia="宋体" w:cs="宋体"/>
          <w:i w:val="0"/>
          <w:iCs w:val="0"/>
          <w:caps w:val="0"/>
          <w:color w:val="auto"/>
          <w:spacing w:val="0"/>
          <w:sz w:val="24"/>
          <w:szCs w:val="24"/>
          <w:highlight w:val="none"/>
          <w:shd w:val="clear" w:color="auto" w:fill="FFFFFF"/>
        </w:rPr>
        <w:t>日（星期</w:t>
      </w:r>
      <w:r>
        <w:rPr>
          <w:rFonts w:hint="eastAsia" w:ascii="宋体" w:hAnsi="宋体" w:cs="宋体"/>
          <w:i w:val="0"/>
          <w:iCs w:val="0"/>
          <w:caps w:val="0"/>
          <w:color w:val="auto"/>
          <w:spacing w:val="0"/>
          <w:sz w:val="24"/>
          <w:szCs w:val="24"/>
          <w:highlight w:val="none"/>
          <w:shd w:val="clear" w:color="auto" w:fill="FFFFFF"/>
          <w:lang w:val="en-US" w:eastAsia="zh-CN"/>
        </w:rPr>
        <w:t>三</w:t>
      </w:r>
      <w:r>
        <w:rPr>
          <w:rFonts w:hint="eastAsia" w:ascii="宋体" w:hAnsi="宋体" w:eastAsia="宋体" w:cs="宋体"/>
          <w:i w:val="0"/>
          <w:iCs w:val="0"/>
          <w:caps w:val="0"/>
          <w:color w:val="auto"/>
          <w:spacing w:val="0"/>
          <w:sz w:val="24"/>
          <w:szCs w:val="24"/>
          <w:highlight w:val="none"/>
          <w:shd w:val="clear" w:color="auto" w:fill="FFFFFF"/>
        </w:rPr>
        <w:t>）上午9：00前</w:t>
      </w:r>
      <w:r>
        <w:rPr>
          <w:rFonts w:hint="eastAsia" w:ascii="宋体" w:hAnsi="宋体" w:cs="宋体"/>
          <w:i w:val="0"/>
          <w:iCs w:val="0"/>
          <w:caps w:val="0"/>
          <w:color w:val="auto"/>
          <w:spacing w:val="0"/>
          <w:sz w:val="24"/>
          <w:szCs w:val="24"/>
          <w:highlight w:val="none"/>
          <w:shd w:val="clear" w:color="auto" w:fill="FFFFFF"/>
          <w:lang w:eastAsia="zh-CN"/>
        </w:rPr>
        <w:t>在</w:t>
      </w:r>
      <w:r>
        <w:rPr>
          <w:rFonts w:hint="eastAsia" w:ascii="宋体" w:hAnsi="宋体" w:eastAsia="宋体" w:cs="宋体"/>
          <w:i w:val="0"/>
          <w:iCs w:val="0"/>
          <w:caps w:val="0"/>
          <w:color w:val="auto"/>
          <w:spacing w:val="0"/>
          <w:sz w:val="24"/>
          <w:szCs w:val="24"/>
          <w:highlight w:val="none"/>
          <w:shd w:val="clear" w:color="auto" w:fill="FFFFFF"/>
        </w:rPr>
        <w:t>医院网站“四川妇幼保健院网”(www.fybj.net)上下载采购公告。</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8.会议安排：</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8.1　</w:t>
      </w:r>
      <w:r>
        <w:rPr>
          <w:rFonts w:hint="eastAsia" w:ascii="宋体" w:hAnsi="宋体" w:cs="宋体"/>
          <w:b/>
          <w:bCs/>
          <w:i w:val="0"/>
          <w:iCs w:val="0"/>
          <w:caps w:val="0"/>
          <w:color w:val="auto"/>
          <w:spacing w:val="0"/>
          <w:sz w:val="24"/>
          <w:szCs w:val="24"/>
          <w:highlight w:val="none"/>
          <w:shd w:val="clear" w:color="auto" w:fill="FFFFFF"/>
          <w:lang w:eastAsia="zh-CN"/>
        </w:rPr>
        <w:t>202</w:t>
      </w:r>
      <w:r>
        <w:rPr>
          <w:rFonts w:hint="eastAsia" w:ascii="宋体" w:hAnsi="宋体" w:cs="宋体"/>
          <w:b/>
          <w:bCs/>
          <w:i w:val="0"/>
          <w:iCs w:val="0"/>
          <w:caps w:val="0"/>
          <w:color w:val="auto"/>
          <w:spacing w:val="0"/>
          <w:sz w:val="24"/>
          <w:szCs w:val="24"/>
          <w:highlight w:val="none"/>
          <w:shd w:val="clear" w:color="auto" w:fill="FFFFFF"/>
          <w:lang w:val="en-US" w:eastAsia="zh-CN"/>
        </w:rPr>
        <w:t>5</w:t>
      </w:r>
      <w:r>
        <w:rPr>
          <w:rFonts w:hint="eastAsia" w:ascii="宋体" w:hAnsi="宋体" w:cs="宋体"/>
          <w:b/>
          <w:bCs/>
          <w:i w:val="0"/>
          <w:iCs w:val="0"/>
          <w:caps w:val="0"/>
          <w:color w:val="auto"/>
          <w:spacing w:val="0"/>
          <w:sz w:val="24"/>
          <w:szCs w:val="24"/>
          <w:highlight w:val="none"/>
          <w:shd w:val="clear" w:color="auto" w:fill="FFFFFF"/>
          <w:lang w:eastAsia="zh-CN"/>
        </w:rPr>
        <w:t>年</w:t>
      </w:r>
      <w:r>
        <w:rPr>
          <w:rFonts w:hint="eastAsia" w:ascii="宋体" w:hAnsi="宋体" w:cs="宋体"/>
          <w:b/>
          <w:bCs/>
          <w:i w:val="0"/>
          <w:iCs w:val="0"/>
          <w:caps w:val="0"/>
          <w:color w:val="auto"/>
          <w:spacing w:val="0"/>
          <w:sz w:val="24"/>
          <w:szCs w:val="24"/>
          <w:highlight w:val="none"/>
          <w:shd w:val="clear" w:color="auto" w:fill="FFFFFF"/>
          <w:lang w:val="en-US" w:eastAsia="zh-CN"/>
        </w:rPr>
        <w:t>2</w:t>
      </w:r>
      <w:r>
        <w:rPr>
          <w:rFonts w:hint="eastAsia" w:ascii="宋体" w:hAnsi="宋体" w:cs="宋体"/>
          <w:b/>
          <w:bCs/>
          <w:i w:val="0"/>
          <w:iCs w:val="0"/>
          <w:caps w:val="0"/>
          <w:color w:val="auto"/>
          <w:spacing w:val="0"/>
          <w:sz w:val="24"/>
          <w:szCs w:val="24"/>
          <w:highlight w:val="none"/>
          <w:shd w:val="clear" w:color="auto" w:fill="FFFFFF"/>
          <w:lang w:eastAsia="zh-CN"/>
        </w:rPr>
        <w:t>月</w:t>
      </w:r>
      <w:r>
        <w:rPr>
          <w:rFonts w:hint="eastAsia" w:ascii="宋体" w:hAnsi="宋体" w:cs="宋体"/>
          <w:b/>
          <w:bCs/>
          <w:i w:val="0"/>
          <w:iCs w:val="0"/>
          <w:caps w:val="0"/>
          <w:color w:val="auto"/>
          <w:spacing w:val="0"/>
          <w:sz w:val="24"/>
          <w:szCs w:val="24"/>
          <w:highlight w:val="none"/>
          <w:shd w:val="clear" w:color="auto" w:fill="FFFFFF"/>
          <w:lang w:val="en-US" w:eastAsia="zh-CN"/>
        </w:rPr>
        <w:t>26</w:t>
      </w:r>
      <w:r>
        <w:rPr>
          <w:rFonts w:hint="eastAsia" w:ascii="宋体" w:hAnsi="宋体" w:cs="宋体"/>
          <w:b/>
          <w:bCs/>
          <w:i w:val="0"/>
          <w:iCs w:val="0"/>
          <w:caps w:val="0"/>
          <w:color w:val="auto"/>
          <w:spacing w:val="0"/>
          <w:sz w:val="24"/>
          <w:szCs w:val="24"/>
          <w:highlight w:val="none"/>
          <w:shd w:val="clear" w:color="auto" w:fill="FFFFFF"/>
          <w:lang w:eastAsia="zh-CN"/>
        </w:rPr>
        <w:t>日（星期</w:t>
      </w:r>
      <w:r>
        <w:rPr>
          <w:rFonts w:hint="eastAsia" w:ascii="宋体" w:hAnsi="宋体" w:cs="宋体"/>
          <w:b/>
          <w:bCs/>
          <w:i w:val="0"/>
          <w:iCs w:val="0"/>
          <w:caps w:val="0"/>
          <w:color w:val="auto"/>
          <w:spacing w:val="0"/>
          <w:sz w:val="24"/>
          <w:szCs w:val="24"/>
          <w:highlight w:val="none"/>
          <w:shd w:val="clear" w:color="auto" w:fill="FFFFFF"/>
          <w:lang w:val="en-US" w:eastAsia="zh-CN"/>
        </w:rPr>
        <w:t>三</w:t>
      </w:r>
      <w:r>
        <w:rPr>
          <w:rFonts w:hint="eastAsia" w:ascii="宋体" w:hAnsi="宋体" w:cs="宋体"/>
          <w:b/>
          <w:bCs/>
          <w:i w:val="0"/>
          <w:iCs w:val="0"/>
          <w:caps w:val="0"/>
          <w:color w:val="auto"/>
          <w:spacing w:val="0"/>
          <w:sz w:val="24"/>
          <w:szCs w:val="24"/>
          <w:highlight w:val="none"/>
          <w:shd w:val="clear" w:color="auto" w:fill="FFFFFF"/>
          <w:lang w:eastAsia="zh-CN"/>
        </w:rPr>
        <w:t>）</w:t>
      </w:r>
      <w:r>
        <w:rPr>
          <w:rFonts w:hint="eastAsia" w:ascii="宋体" w:hAnsi="宋体" w:cs="宋体"/>
          <w:b/>
          <w:bCs/>
          <w:i w:val="0"/>
          <w:iCs w:val="0"/>
          <w:caps w:val="0"/>
          <w:color w:val="auto"/>
          <w:spacing w:val="0"/>
          <w:sz w:val="24"/>
          <w:szCs w:val="24"/>
          <w:highlight w:val="none"/>
          <w:shd w:val="clear" w:color="auto" w:fill="FFFFFF"/>
          <w:lang w:val="en-US" w:eastAsia="zh-CN"/>
        </w:rPr>
        <w:t>上午9:00</w:t>
      </w:r>
      <w:r>
        <w:rPr>
          <w:rFonts w:hint="eastAsia" w:ascii="宋体" w:hAnsi="宋体" w:eastAsia="宋体" w:cs="宋体"/>
          <w:i w:val="0"/>
          <w:iCs w:val="0"/>
          <w:caps w:val="0"/>
          <w:color w:val="auto"/>
          <w:spacing w:val="0"/>
          <w:sz w:val="24"/>
          <w:szCs w:val="24"/>
          <w:highlight w:val="none"/>
          <w:shd w:val="clear" w:color="auto" w:fill="FFFFFF"/>
        </w:rPr>
        <w:t>以前，投标人必须携带</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资质</w:t>
      </w:r>
      <w:r>
        <w:rPr>
          <w:rFonts w:hint="eastAsia" w:ascii="宋体" w:hAnsi="宋体" w:eastAsia="宋体" w:cs="宋体"/>
          <w:i w:val="0"/>
          <w:iCs w:val="0"/>
          <w:caps w:val="0"/>
          <w:color w:val="auto"/>
          <w:spacing w:val="0"/>
          <w:sz w:val="24"/>
          <w:szCs w:val="24"/>
          <w:highlight w:val="none"/>
          <w:shd w:val="clear" w:color="auto" w:fill="FFFFFF"/>
          <w:lang w:val="en-US" w:eastAsia="zh-CN"/>
        </w:rPr>
        <w:t>文件</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一式一份，密封盖章</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rPr>
        <w:t>“</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”（一式一份</w:t>
      </w:r>
      <w:r>
        <w:rPr>
          <w:rFonts w:hint="eastAsia" w:ascii="宋体" w:hAnsi="宋体" w:eastAsia="宋体" w:cs="宋体"/>
          <w:i w:val="0"/>
          <w:iCs w:val="0"/>
          <w:caps w:val="0"/>
          <w:color w:val="auto"/>
          <w:spacing w:val="0"/>
          <w:sz w:val="24"/>
          <w:szCs w:val="24"/>
          <w:highlight w:val="none"/>
          <w:shd w:val="clear" w:color="auto" w:fill="FFFFFF"/>
          <w:lang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密封盖章</w:t>
      </w:r>
      <w:r>
        <w:rPr>
          <w:rFonts w:hint="eastAsia" w:ascii="宋体" w:hAnsi="宋体" w:eastAsia="宋体" w:cs="宋体"/>
          <w:i w:val="0"/>
          <w:iCs w:val="0"/>
          <w:caps w:val="0"/>
          <w:color w:val="auto"/>
          <w:spacing w:val="0"/>
          <w:sz w:val="24"/>
          <w:szCs w:val="24"/>
          <w:highlight w:val="none"/>
          <w:shd w:val="clear" w:color="auto" w:fill="FFFFFF"/>
        </w:rPr>
        <w:t>）、《采购</w:t>
      </w:r>
      <w:r>
        <w:rPr>
          <w:rFonts w:hint="eastAsia" w:ascii="宋体" w:hAnsi="宋体" w:cs="宋体"/>
          <w:i w:val="0"/>
          <w:iCs w:val="0"/>
          <w:caps w:val="0"/>
          <w:color w:val="auto"/>
          <w:spacing w:val="0"/>
          <w:sz w:val="24"/>
          <w:szCs w:val="24"/>
          <w:highlight w:val="none"/>
          <w:shd w:val="clear" w:color="auto" w:fill="FFFFFF"/>
          <w:lang w:val="en-US" w:eastAsia="zh-CN"/>
        </w:rPr>
        <w:t>投标文件</w:t>
      </w:r>
      <w:r>
        <w:rPr>
          <w:rFonts w:hint="eastAsia" w:ascii="宋体" w:hAnsi="宋体" w:eastAsia="宋体" w:cs="宋体"/>
          <w:i w:val="0"/>
          <w:iCs w:val="0"/>
          <w:caps w:val="0"/>
          <w:color w:val="auto"/>
          <w:spacing w:val="0"/>
          <w:sz w:val="24"/>
          <w:szCs w:val="24"/>
          <w:highlight w:val="none"/>
          <w:shd w:val="clear" w:color="auto" w:fill="FFFFFF"/>
        </w:rPr>
        <w:t>》（一式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份，正本1份,副本</w:t>
      </w:r>
      <w:r>
        <w:rPr>
          <w:rFonts w:hint="eastAsia" w:ascii="宋体" w:hAnsi="宋体" w:eastAsia="宋体" w:cs="宋体"/>
          <w:i w:val="0"/>
          <w:iCs w:val="0"/>
          <w:caps w:val="0"/>
          <w:color w:val="auto"/>
          <w:spacing w:val="0"/>
          <w:sz w:val="24"/>
          <w:szCs w:val="24"/>
          <w:highlight w:val="none"/>
          <w:shd w:val="clear" w:color="auto" w:fill="FFFFFF"/>
          <w:lang w:val="en-US" w:eastAsia="zh-CN"/>
        </w:rPr>
        <w:t>4</w:t>
      </w:r>
      <w:r>
        <w:rPr>
          <w:rFonts w:hint="eastAsia" w:ascii="宋体" w:hAnsi="宋体" w:eastAsia="宋体" w:cs="宋体"/>
          <w:i w:val="0"/>
          <w:iCs w:val="0"/>
          <w:caps w:val="0"/>
          <w:color w:val="auto"/>
          <w:spacing w:val="0"/>
          <w:sz w:val="24"/>
          <w:szCs w:val="24"/>
          <w:highlight w:val="none"/>
          <w:shd w:val="clear" w:color="auto" w:fill="FFFFFF"/>
        </w:rPr>
        <w:t>份，并分别在右上角标明“正本”和“副本”字样）密封盖章（按采购公告中产品分包密封）</w:t>
      </w:r>
      <w:r>
        <w:rPr>
          <w:rFonts w:hint="eastAsia" w:ascii="宋体" w:hAnsi="宋体" w:eastAsia="宋体" w:cs="宋体"/>
          <w:i w:val="0"/>
          <w:iCs w:val="0"/>
          <w:caps w:val="0"/>
          <w:color w:val="auto"/>
          <w:spacing w:val="0"/>
          <w:sz w:val="24"/>
          <w:szCs w:val="24"/>
          <w:highlight w:val="none"/>
          <w:shd w:val="clear" w:color="auto" w:fill="FFFFFF"/>
          <w:lang w:val="en-US" w:eastAsia="zh-CN"/>
        </w:rPr>
        <w:t>至综合楼</w:t>
      </w:r>
      <w:r>
        <w:rPr>
          <w:rFonts w:hint="eastAsia" w:ascii="宋体" w:hAnsi="宋体" w:cs="宋体"/>
          <w:i w:val="0"/>
          <w:iCs w:val="0"/>
          <w:caps w:val="0"/>
          <w:color w:val="auto"/>
          <w:spacing w:val="0"/>
          <w:sz w:val="24"/>
          <w:szCs w:val="24"/>
          <w:highlight w:val="none"/>
          <w:shd w:val="clear" w:color="auto" w:fill="FFFFFF"/>
          <w:lang w:val="en-US" w:eastAsia="zh-CN"/>
        </w:rPr>
        <w:t>2楼专家食堂</w:t>
      </w:r>
      <w:r>
        <w:rPr>
          <w:rFonts w:hint="eastAsia" w:ascii="宋体" w:hAnsi="宋体" w:eastAsia="宋体" w:cs="宋体"/>
          <w:i w:val="0"/>
          <w:iCs w:val="0"/>
          <w:caps w:val="0"/>
          <w:color w:val="auto"/>
          <w:spacing w:val="0"/>
          <w:sz w:val="24"/>
          <w:szCs w:val="24"/>
          <w:highlight w:val="none"/>
          <w:shd w:val="clear" w:color="auto" w:fill="FFFFFF"/>
        </w:rPr>
        <w:t>。采购文件必须在投标截止时间前送达采购公告要求地点。逾期送达或密封不符合采购公告规定和未报送“</w:t>
      </w:r>
      <w:r>
        <w:rPr>
          <w:rFonts w:hint="eastAsia" w:ascii="宋体" w:hAnsi="宋体" w:cs="宋体"/>
          <w:i w:val="0"/>
          <w:iCs w:val="0"/>
          <w:caps w:val="0"/>
          <w:color w:val="auto"/>
          <w:spacing w:val="0"/>
          <w:sz w:val="24"/>
          <w:szCs w:val="24"/>
          <w:highlight w:val="none"/>
          <w:shd w:val="clear" w:color="auto" w:fill="FFFFFF"/>
          <w:lang w:val="en-US" w:eastAsia="zh-CN"/>
        </w:rPr>
        <w:t>报价一览表</w:t>
      </w:r>
      <w:r>
        <w:rPr>
          <w:rFonts w:hint="eastAsia" w:ascii="宋体" w:hAnsi="宋体" w:eastAsia="宋体" w:cs="宋体"/>
          <w:i w:val="0"/>
          <w:iCs w:val="0"/>
          <w:caps w:val="0"/>
          <w:color w:val="auto"/>
          <w:spacing w:val="0"/>
          <w:sz w:val="24"/>
          <w:szCs w:val="24"/>
          <w:highlight w:val="none"/>
          <w:shd w:val="clear" w:color="auto" w:fill="FFFFFF"/>
        </w:rPr>
        <w:t>”的恕不接受。</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8.2</w:t>
      </w: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负责组织评审专家审核投标人的资格，并填写《院内自行采购资格审查表》。</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8.3</w:t>
      </w: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rPr>
        <w:t>会前，</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组织成立</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小组，主持人宣布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步骤，强调</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工作纪律，介绍总体目标、工作安排、分工、</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文件、确定成交供应商的方法和标准。</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8.4</w:t>
      </w:r>
      <w:r>
        <w:rPr>
          <w:rFonts w:hint="eastAsia" w:ascii="宋体" w:hAnsi="宋体" w:cs="宋体"/>
          <w:i w:val="0"/>
          <w:iCs w:val="0"/>
          <w:caps w:val="0"/>
          <w:color w:val="auto"/>
          <w:spacing w:val="0"/>
          <w:sz w:val="24"/>
          <w:szCs w:val="24"/>
          <w:highlight w:val="none"/>
          <w:shd w:val="clear" w:color="auto" w:fill="FFFFFF"/>
          <w:lang w:val="en-US" w:eastAsia="zh-CN"/>
        </w:rPr>
        <w:t xml:space="preserve"> </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汇总填写《采购评审报告》，逐级上报。</w:t>
      </w:r>
      <w:r>
        <w:rPr>
          <w:rFonts w:hint="eastAsia" w:ascii="宋体" w:hAnsi="宋体" w:eastAsia="宋体" w:cs="宋体"/>
          <w:i w:val="0"/>
          <w:iCs w:val="0"/>
          <w:caps w:val="0"/>
          <w:color w:val="auto"/>
          <w:spacing w:val="0"/>
          <w:sz w:val="24"/>
          <w:szCs w:val="24"/>
          <w:highlight w:val="none"/>
          <w:shd w:val="clear" w:color="auto" w:fill="FFFFFF"/>
          <w:lang w:val="en-US" w:eastAsia="zh-CN"/>
        </w:rPr>
        <w:t>7日</w:t>
      </w:r>
      <w:r>
        <w:rPr>
          <w:rFonts w:hint="eastAsia" w:ascii="宋体" w:hAnsi="宋体" w:eastAsia="宋体" w:cs="宋体"/>
          <w:i w:val="0"/>
          <w:iCs w:val="0"/>
          <w:caps w:val="0"/>
          <w:color w:val="auto"/>
          <w:spacing w:val="0"/>
          <w:sz w:val="24"/>
          <w:szCs w:val="24"/>
          <w:highlight w:val="none"/>
          <w:shd w:val="clear" w:color="auto" w:fill="FFFFFF"/>
        </w:rPr>
        <w:t>内，将</w:t>
      </w:r>
      <w:r>
        <w:rPr>
          <w:rFonts w:hint="eastAsia" w:ascii="宋体" w:hAnsi="宋体" w:eastAsia="宋体" w:cs="宋体"/>
          <w:i w:val="0"/>
          <w:iCs w:val="0"/>
          <w:caps w:val="0"/>
          <w:color w:val="auto"/>
          <w:spacing w:val="0"/>
          <w:sz w:val="24"/>
          <w:szCs w:val="24"/>
          <w:highlight w:val="none"/>
          <w:shd w:val="clear" w:color="auto" w:fill="FFFFFF"/>
          <w:lang w:eastAsia="zh-CN"/>
        </w:rPr>
        <w:t>磋商</w:t>
      </w:r>
      <w:r>
        <w:rPr>
          <w:rFonts w:hint="eastAsia" w:ascii="宋体" w:hAnsi="宋体" w:eastAsia="宋体" w:cs="宋体"/>
          <w:i w:val="0"/>
          <w:iCs w:val="0"/>
          <w:caps w:val="0"/>
          <w:color w:val="auto"/>
          <w:spacing w:val="0"/>
          <w:sz w:val="24"/>
          <w:szCs w:val="24"/>
          <w:highlight w:val="none"/>
          <w:shd w:val="clear" w:color="auto" w:fill="FFFFFF"/>
        </w:rPr>
        <w:t>结果在医院</w:t>
      </w:r>
      <w:r>
        <w:rPr>
          <w:rFonts w:hint="eastAsia" w:ascii="宋体" w:hAnsi="宋体" w:eastAsia="宋体" w:cs="宋体"/>
          <w:i w:val="0"/>
          <w:iCs w:val="0"/>
          <w:caps w:val="0"/>
          <w:color w:val="auto"/>
          <w:spacing w:val="0"/>
          <w:sz w:val="24"/>
          <w:szCs w:val="24"/>
          <w:highlight w:val="none"/>
          <w:shd w:val="clear" w:color="auto" w:fill="FFFFFF"/>
          <w:lang w:eastAsia="zh-CN"/>
        </w:rPr>
        <w:t>官方</w:t>
      </w:r>
      <w:r>
        <w:rPr>
          <w:rFonts w:hint="eastAsia" w:ascii="宋体" w:hAnsi="宋体" w:eastAsia="宋体" w:cs="宋体"/>
          <w:i w:val="0"/>
          <w:iCs w:val="0"/>
          <w:caps w:val="0"/>
          <w:color w:val="auto"/>
          <w:spacing w:val="0"/>
          <w:sz w:val="24"/>
          <w:szCs w:val="24"/>
          <w:highlight w:val="none"/>
          <w:shd w:val="clear" w:color="auto" w:fill="FFFFFF"/>
        </w:rPr>
        <w:t>网站</w:t>
      </w:r>
      <w:r>
        <w:rPr>
          <w:rFonts w:hint="eastAsia" w:ascii="宋体" w:hAnsi="宋体" w:eastAsia="宋体" w:cs="宋体"/>
          <w:i w:val="0"/>
          <w:iCs w:val="0"/>
          <w:caps w:val="0"/>
          <w:color w:val="auto"/>
          <w:spacing w:val="0"/>
          <w:sz w:val="24"/>
          <w:szCs w:val="24"/>
          <w:highlight w:val="none"/>
          <w:shd w:val="clear" w:color="auto" w:fill="FFFFFF"/>
          <w:lang w:eastAsia="zh-CN"/>
        </w:rPr>
        <w:t>上</w:t>
      </w:r>
      <w:r>
        <w:rPr>
          <w:rFonts w:hint="eastAsia" w:ascii="宋体" w:hAnsi="宋体" w:eastAsia="宋体" w:cs="宋体"/>
          <w:i w:val="0"/>
          <w:iCs w:val="0"/>
          <w:caps w:val="0"/>
          <w:color w:val="auto"/>
          <w:spacing w:val="0"/>
          <w:sz w:val="24"/>
          <w:szCs w:val="24"/>
          <w:highlight w:val="none"/>
          <w:shd w:val="clear" w:color="auto" w:fill="FFFFFF"/>
        </w:rPr>
        <w:t>公示。</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9.其它说明：</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9.1采购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文件(一式</w:t>
      </w:r>
      <w:r>
        <w:rPr>
          <w:rFonts w:hint="eastAsia" w:ascii="宋体" w:hAnsi="宋体" w:eastAsia="宋体" w:cs="宋体"/>
          <w:i w:val="0"/>
          <w:iCs w:val="0"/>
          <w:caps w:val="0"/>
          <w:color w:val="auto"/>
          <w:spacing w:val="0"/>
          <w:sz w:val="24"/>
          <w:szCs w:val="24"/>
          <w:highlight w:val="none"/>
          <w:shd w:val="clear" w:color="auto" w:fill="FFFFFF"/>
          <w:lang w:val="en-US" w:eastAsia="zh-CN"/>
        </w:rPr>
        <w:t>五</w:t>
      </w:r>
      <w:r>
        <w:rPr>
          <w:rFonts w:hint="eastAsia" w:ascii="宋体" w:hAnsi="宋体" w:eastAsia="宋体" w:cs="宋体"/>
          <w:i w:val="0"/>
          <w:iCs w:val="0"/>
          <w:caps w:val="0"/>
          <w:color w:val="auto"/>
          <w:spacing w:val="0"/>
          <w:sz w:val="24"/>
          <w:szCs w:val="24"/>
          <w:highlight w:val="none"/>
          <w:shd w:val="clear" w:color="auto" w:fill="FFFFFF"/>
        </w:rPr>
        <w:t>份)的编制、装订：根据要求及自身实际用A4纸编制，严格按照《采购</w:t>
      </w:r>
      <w:r>
        <w:rPr>
          <w:rFonts w:hint="eastAsia" w:ascii="宋体" w:hAnsi="宋体" w:cs="宋体"/>
          <w:i w:val="0"/>
          <w:iCs w:val="0"/>
          <w:caps w:val="0"/>
          <w:color w:val="auto"/>
          <w:spacing w:val="0"/>
          <w:sz w:val="24"/>
          <w:szCs w:val="24"/>
          <w:highlight w:val="none"/>
          <w:shd w:val="clear" w:color="auto" w:fill="FFFFFF"/>
          <w:lang w:val="en-US" w:eastAsia="zh-CN"/>
        </w:rPr>
        <w:t>投标</w:t>
      </w:r>
      <w:r>
        <w:rPr>
          <w:rFonts w:hint="eastAsia" w:ascii="宋体" w:hAnsi="宋体" w:eastAsia="宋体" w:cs="宋体"/>
          <w:i w:val="0"/>
          <w:iCs w:val="0"/>
          <w:caps w:val="0"/>
          <w:color w:val="auto"/>
          <w:spacing w:val="0"/>
          <w:sz w:val="24"/>
          <w:szCs w:val="24"/>
          <w:highlight w:val="none"/>
          <w:shd w:val="clear" w:color="auto" w:fill="FFFFFF"/>
        </w:rPr>
        <w:t>文件</w:t>
      </w:r>
      <w:r>
        <w:rPr>
          <w:rFonts w:hint="eastAsia" w:ascii="宋体" w:hAnsi="宋体" w:cs="宋体"/>
          <w:i w:val="0"/>
          <w:iCs w:val="0"/>
          <w:caps w:val="0"/>
          <w:color w:val="auto"/>
          <w:spacing w:val="0"/>
          <w:sz w:val="24"/>
          <w:szCs w:val="24"/>
          <w:highlight w:val="none"/>
          <w:shd w:val="clear" w:color="auto" w:fill="FFFFFF"/>
          <w:lang w:val="en-US" w:eastAsia="zh-CN"/>
        </w:rPr>
        <w:t>顺序</w:t>
      </w:r>
      <w:r>
        <w:rPr>
          <w:rFonts w:hint="eastAsia" w:ascii="宋体" w:hAnsi="宋体" w:eastAsia="宋体" w:cs="宋体"/>
          <w:i w:val="0"/>
          <w:iCs w:val="0"/>
          <w:caps w:val="0"/>
          <w:color w:val="auto"/>
          <w:spacing w:val="0"/>
          <w:sz w:val="24"/>
          <w:szCs w:val="24"/>
          <w:highlight w:val="none"/>
          <w:shd w:val="clear" w:color="auto" w:fill="FFFFFF"/>
        </w:rPr>
        <w:t>》（见附件</w:t>
      </w:r>
      <w:r>
        <w:rPr>
          <w:rFonts w:hint="eastAsia" w:ascii="宋体" w:hAnsi="宋体" w:eastAsia="宋体" w:cs="宋体"/>
          <w:i w:val="0"/>
          <w:iCs w:val="0"/>
          <w:caps w:val="0"/>
          <w:color w:val="auto"/>
          <w:spacing w:val="0"/>
          <w:sz w:val="24"/>
          <w:szCs w:val="24"/>
          <w:highlight w:val="none"/>
          <w:shd w:val="clear" w:color="auto" w:fill="FFFFFF"/>
          <w:lang w:val="en-US" w:eastAsia="zh-CN"/>
        </w:rPr>
        <w:t>3</w:t>
      </w:r>
      <w:r>
        <w:rPr>
          <w:rFonts w:hint="eastAsia" w:ascii="宋体" w:hAnsi="宋体" w:eastAsia="宋体" w:cs="宋体"/>
          <w:i w:val="0"/>
          <w:iCs w:val="0"/>
          <w:caps w:val="0"/>
          <w:color w:val="auto"/>
          <w:spacing w:val="0"/>
          <w:sz w:val="24"/>
          <w:szCs w:val="24"/>
          <w:highlight w:val="none"/>
          <w:shd w:val="clear" w:color="auto" w:fill="FFFFFF"/>
        </w:rPr>
        <w:t>）的要求进行装订。提供的所有资料须加盖鲜章，并按要求密封。</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9.2确定的成交投标人需在约定时间内完成此次采购项目交付。</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9.3</w:t>
      </w:r>
      <w:r>
        <w:rPr>
          <w:rFonts w:hint="eastAsia" w:ascii="宋体" w:hAnsi="宋体" w:cs="宋体"/>
          <w:i w:val="0"/>
          <w:iCs w:val="0"/>
          <w:caps w:val="0"/>
          <w:color w:val="auto"/>
          <w:spacing w:val="0"/>
          <w:sz w:val="24"/>
          <w:szCs w:val="24"/>
          <w:highlight w:val="none"/>
          <w:shd w:val="clear" w:color="auto" w:fill="FFFFFF"/>
          <w:lang w:eastAsia="zh-CN"/>
        </w:rPr>
        <w:t>项目</w:t>
      </w:r>
      <w:r>
        <w:rPr>
          <w:rFonts w:hint="eastAsia" w:ascii="宋体" w:hAnsi="宋体" w:eastAsia="宋体" w:cs="宋体"/>
          <w:i w:val="0"/>
          <w:iCs w:val="0"/>
          <w:caps w:val="0"/>
          <w:color w:val="auto"/>
          <w:spacing w:val="0"/>
          <w:sz w:val="24"/>
          <w:szCs w:val="24"/>
          <w:highlight w:val="none"/>
          <w:shd w:val="clear" w:color="auto" w:fill="FFFFFF"/>
        </w:rPr>
        <w:t>要求（见附件1）及报价表的解释权归</w:t>
      </w:r>
      <w:r>
        <w:rPr>
          <w:rFonts w:hint="eastAsia" w:ascii="宋体" w:hAnsi="宋体" w:eastAsia="宋体" w:cs="宋体"/>
          <w:i w:val="0"/>
          <w:iCs w:val="0"/>
          <w:caps w:val="0"/>
          <w:color w:val="auto"/>
          <w:spacing w:val="0"/>
          <w:sz w:val="24"/>
          <w:szCs w:val="24"/>
          <w:highlight w:val="none"/>
          <w:shd w:val="clear" w:color="auto" w:fill="FFFFFF"/>
          <w:lang w:val="en-US" w:eastAsia="zh-CN"/>
        </w:rPr>
        <w:t>后勤保障部</w:t>
      </w:r>
      <w:r>
        <w:rPr>
          <w:rFonts w:hint="eastAsia" w:ascii="宋体" w:hAnsi="宋体" w:eastAsia="宋体" w:cs="宋体"/>
          <w:i w:val="0"/>
          <w:iCs w:val="0"/>
          <w:caps w:val="0"/>
          <w:color w:val="auto"/>
          <w:spacing w:val="0"/>
          <w:sz w:val="24"/>
          <w:szCs w:val="24"/>
          <w:highlight w:val="none"/>
          <w:shd w:val="clear" w:color="auto" w:fill="FFFFFF"/>
        </w:rPr>
        <w:t>，联系人</w:t>
      </w:r>
      <w:r>
        <w:rPr>
          <w:rFonts w:hint="eastAsia" w:ascii="宋体" w:hAnsi="宋体" w:cs="宋体"/>
          <w:i w:val="0"/>
          <w:iCs w:val="0"/>
          <w:caps w:val="0"/>
          <w:color w:val="auto"/>
          <w:spacing w:val="0"/>
          <w:sz w:val="24"/>
          <w:szCs w:val="24"/>
          <w:highlight w:val="none"/>
          <w:shd w:val="clear" w:color="auto" w:fill="FFFFFF"/>
          <w:lang w:eastAsia="zh-CN"/>
        </w:rPr>
        <w:t>：</w:t>
      </w:r>
      <w:r>
        <w:rPr>
          <w:rFonts w:hint="eastAsia" w:ascii="宋体" w:hAnsi="宋体" w:cs="宋体"/>
          <w:i w:val="0"/>
          <w:iCs w:val="0"/>
          <w:caps w:val="0"/>
          <w:color w:val="auto"/>
          <w:spacing w:val="0"/>
          <w:sz w:val="24"/>
          <w:szCs w:val="24"/>
          <w:highlight w:val="none"/>
          <w:shd w:val="clear" w:color="auto" w:fill="FFFFFF"/>
          <w:lang w:val="en-US" w:eastAsia="zh-CN"/>
        </w:rPr>
        <w:t>朱</w:t>
      </w:r>
      <w:r>
        <w:rPr>
          <w:rFonts w:hint="eastAsia" w:ascii="宋体" w:hAnsi="宋体" w:eastAsia="宋体" w:cs="宋体"/>
          <w:i w:val="0"/>
          <w:iCs w:val="0"/>
          <w:caps w:val="0"/>
          <w:color w:val="auto"/>
          <w:spacing w:val="0"/>
          <w:sz w:val="24"/>
          <w:szCs w:val="24"/>
          <w:highlight w:val="none"/>
          <w:shd w:val="clear" w:color="auto" w:fill="FFFFFF"/>
        </w:rPr>
        <w:t>老师028-659782</w:t>
      </w:r>
      <w:r>
        <w:rPr>
          <w:rFonts w:hint="eastAsia" w:ascii="宋体" w:hAnsi="宋体" w:cs="宋体"/>
          <w:i w:val="0"/>
          <w:iCs w:val="0"/>
          <w:caps w:val="0"/>
          <w:color w:val="auto"/>
          <w:spacing w:val="0"/>
          <w:sz w:val="24"/>
          <w:szCs w:val="24"/>
          <w:highlight w:val="none"/>
          <w:shd w:val="clear" w:color="auto" w:fill="FFFFFF"/>
          <w:lang w:val="en-US" w:eastAsia="zh-CN"/>
        </w:rPr>
        <w:t>23</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9.</w:t>
      </w:r>
      <w:r>
        <w:rPr>
          <w:rFonts w:hint="eastAsia" w:ascii="宋体" w:hAnsi="宋体" w:cs="宋体"/>
          <w:i w:val="0"/>
          <w:iCs w:val="0"/>
          <w:caps w:val="0"/>
          <w:color w:val="auto"/>
          <w:spacing w:val="0"/>
          <w:sz w:val="24"/>
          <w:szCs w:val="24"/>
          <w:highlight w:val="none"/>
          <w:shd w:val="clear" w:color="auto" w:fill="FFFFFF"/>
          <w:lang w:val="en-US" w:eastAsia="zh-CN"/>
        </w:rPr>
        <w:t>4附件表格可自拟表述清楚即可</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leftChars="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10.</w:t>
      </w:r>
      <w:r>
        <w:rPr>
          <w:rFonts w:hint="eastAsia" w:ascii="宋体" w:hAnsi="宋体" w:eastAsia="宋体" w:cs="宋体"/>
          <w:i w:val="0"/>
          <w:iCs w:val="0"/>
          <w:caps w:val="0"/>
          <w:color w:val="auto"/>
          <w:spacing w:val="0"/>
          <w:sz w:val="24"/>
          <w:szCs w:val="24"/>
          <w:highlight w:val="none"/>
          <w:shd w:val="clear" w:color="auto" w:fill="FFFFFF"/>
          <w:lang w:val="en-US" w:eastAsia="zh-CN"/>
        </w:rPr>
        <w:t>参会供应商法人或授权代表</w:t>
      </w:r>
      <w:r>
        <w:rPr>
          <w:rFonts w:hint="eastAsia" w:ascii="宋体" w:hAnsi="宋体" w:eastAsia="宋体" w:cs="宋体"/>
          <w:i w:val="0"/>
          <w:iCs w:val="0"/>
          <w:caps w:val="0"/>
          <w:color w:val="auto"/>
          <w:spacing w:val="0"/>
          <w:sz w:val="24"/>
          <w:szCs w:val="24"/>
          <w:highlight w:val="none"/>
          <w:shd w:val="clear" w:color="auto" w:fill="FFFFFF"/>
        </w:rPr>
        <w:t>需携带身份证</w:t>
      </w:r>
      <w:r>
        <w:rPr>
          <w:rFonts w:hint="eastAsia" w:ascii="宋体" w:hAnsi="宋体" w:eastAsia="宋体" w:cs="宋体"/>
          <w:i w:val="0"/>
          <w:iCs w:val="0"/>
          <w:caps w:val="0"/>
          <w:color w:val="auto"/>
          <w:spacing w:val="0"/>
          <w:sz w:val="24"/>
          <w:szCs w:val="24"/>
          <w:highlight w:val="none"/>
          <w:shd w:val="clear" w:color="auto" w:fill="FFFFFF"/>
          <w:lang w:val="en-US" w:eastAsia="zh-CN"/>
        </w:rPr>
        <w:t>原件</w:t>
      </w:r>
      <w:r>
        <w:rPr>
          <w:rFonts w:hint="eastAsia" w:ascii="宋体" w:hAnsi="宋体" w:eastAsia="宋体" w:cs="宋体"/>
          <w:i w:val="0"/>
          <w:iCs w:val="0"/>
          <w:caps w:val="0"/>
          <w:color w:val="auto"/>
          <w:spacing w:val="0"/>
          <w:sz w:val="24"/>
          <w:szCs w:val="24"/>
          <w:highlight w:val="none"/>
          <w:shd w:val="clear" w:color="auto" w:fill="FFFFFF"/>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36" w:afterAutospacing="0" w:line="360" w:lineRule="auto"/>
        <w:ind w:right="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rPr>
        <w:t>附件：</w:t>
      </w:r>
    </w:p>
    <w:p>
      <w:pPr>
        <w:keepNext w:val="0"/>
        <w:keepLines w:val="0"/>
        <w:pageBreakBefore w:val="0"/>
        <w:kinsoku/>
        <w:wordWrap/>
        <w:overflowPunct/>
        <w:topLinePunct w:val="0"/>
        <w:autoSpaceDE/>
        <w:autoSpaceDN/>
        <w:bidi w:val="0"/>
        <w:adjustRightInd/>
        <w:snapToGrid/>
        <w:spacing w:beforeAutospacing="0" w:line="360" w:lineRule="auto"/>
        <w:jc w:val="both"/>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采购需求</w:t>
      </w:r>
    </w:p>
    <w:p>
      <w:pPr>
        <w:keepNext w:val="0"/>
        <w:keepLines w:val="0"/>
        <w:pageBreakBefore w:val="0"/>
        <w:kinsoku/>
        <w:wordWrap/>
        <w:overflowPunct/>
        <w:topLinePunct w:val="0"/>
        <w:autoSpaceDE/>
        <w:autoSpaceDN/>
        <w:bidi w:val="0"/>
        <w:adjustRightInd/>
        <w:snapToGrid/>
        <w:spacing w:before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主要表格</w:t>
      </w:r>
      <w:r>
        <w:rPr>
          <w:rFonts w:hint="eastAsia" w:ascii="宋体" w:hAnsi="宋体" w:eastAsia="宋体" w:cs="宋体"/>
          <w:color w:val="auto"/>
          <w:sz w:val="24"/>
          <w:szCs w:val="24"/>
          <w:highlight w:val="none"/>
          <w:lang w:val="en-US" w:eastAsia="zh-CN"/>
        </w:rPr>
        <w:t>格式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采购文件书装订顺序</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4：反商业贿赂承诺书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5：纪律承诺书</w:t>
      </w:r>
    </w:p>
    <w:p>
      <w:pPr>
        <w:keepNext w:val="0"/>
        <w:keepLines w:val="0"/>
        <w:pageBreakBefore w:val="0"/>
        <w:tabs>
          <w:tab w:val="left" w:pos="6645"/>
        </w:tabs>
        <w:kinsoku/>
        <w:wordWrap/>
        <w:overflowPunct/>
        <w:topLinePunct w:val="0"/>
        <w:autoSpaceDE/>
        <w:autoSpaceDN/>
        <w:bidi w:val="0"/>
        <w:adjustRightInd/>
        <w:snapToGrid/>
        <w:spacing w:beforeAutospacing="0" w:line="360" w:lineRule="auto"/>
        <w:jc w:val="left"/>
        <w:textAlignment w:val="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del w:id="0" w:author="hasee" w:date="2025-02-18T16:27:38Z"/>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del w:id="1" w:author="hasee" w:date="2025-02-18T16:27:38Z"/>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del w:id="2" w:author="hasee" w:date="2025-02-18T16:27:38Z"/>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del w:id="3" w:author="hasee" w:date="2025-02-18T16:27:38Z"/>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del w:id="4" w:author="hasee" w:date="2025-02-18T16:27:38Z"/>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del w:id="5" w:author="hasee" w:date="2025-02-18T16:27:38Z"/>
          <w:rFonts w:hint="eastAsia" w:ascii="宋体" w:hAnsi="宋体" w:eastAsia="宋体" w:cs="宋体"/>
          <w:color w:val="auto"/>
          <w:sz w:val="24"/>
          <w:szCs w:val="24"/>
          <w:highlight w:val="none"/>
          <w:lang w:val="en-US" w:eastAsia="zh-CN"/>
        </w:rPr>
      </w:pPr>
    </w:p>
    <w:p>
      <w:pPr>
        <w:pStyle w:val="10"/>
        <w:keepNext w:val="0"/>
        <w:keepLines w:val="0"/>
        <w:pageBreakBefore w:val="0"/>
        <w:kinsoku/>
        <w:wordWrap/>
        <w:overflowPunct/>
        <w:topLinePunct w:val="0"/>
        <w:autoSpaceDE/>
        <w:autoSpaceDN/>
        <w:bidi w:val="0"/>
        <w:spacing w:line="360" w:lineRule="auto"/>
        <w:rPr>
          <w:del w:id="6" w:author="hasee" w:date="2025-02-18T16:27:38Z"/>
          <w:rFonts w:hint="eastAsia" w:ascii="宋体" w:hAnsi="宋体" w:eastAsia="宋体" w:cs="宋体"/>
          <w:color w:val="auto"/>
          <w:sz w:val="24"/>
          <w:szCs w:val="24"/>
          <w:highlight w:val="none"/>
          <w:lang w:val="en-US" w:eastAsia="zh-CN"/>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del w:id="7" w:author="hasee" w:date="2025-02-18T16:27:35Z"/>
          <w:rFonts w:hint="eastAsia" w:ascii="宋体" w:hAnsi="宋体" w:eastAsia="宋体" w:cs="宋体"/>
          <w:b/>
          <w:bCs/>
          <w:i w:val="0"/>
          <w:caps w:val="0"/>
          <w:color w:val="auto"/>
          <w:spacing w:val="0"/>
          <w:w w:val="100"/>
          <w:sz w:val="24"/>
          <w:szCs w:val="24"/>
          <w:highlight w:val="none"/>
        </w:rPr>
      </w:pPr>
      <w:bookmarkStart w:id="0" w:name="_GoBack"/>
      <w:bookmarkEnd w:id="0"/>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del w:id="8" w:author="hasee" w:date="2025-02-18T16:27:35Z"/>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del w:id="9" w:author="hasee" w:date="2025-02-18T16:27:35Z"/>
          <w:rFonts w:hint="eastAsia" w:ascii="宋体" w:hAnsi="宋体" w:eastAsia="宋体" w:cs="宋体"/>
          <w:b/>
          <w:bCs/>
          <w:i w:val="0"/>
          <w:caps w:val="0"/>
          <w:color w:val="auto"/>
          <w:spacing w:val="0"/>
          <w:w w:val="100"/>
          <w:sz w:val="24"/>
          <w:szCs w:val="24"/>
          <w:highlight w:val="none"/>
        </w:rPr>
      </w:pPr>
    </w:p>
    <w:p>
      <w:pPr>
        <w:keepNext w:val="0"/>
        <w:keepLines w:val="0"/>
        <w:pageBreakBefore w:val="0"/>
        <w:kinsoku/>
        <w:wordWrap/>
        <w:overflowPunct/>
        <w:topLinePunct w:val="0"/>
        <w:autoSpaceDE/>
        <w:autoSpaceDN/>
        <w:bidi w:val="0"/>
        <w:snapToGrid w:val="0"/>
        <w:spacing w:before="0" w:beforeAutospacing="0" w:after="0" w:afterAutospacing="0" w:line="360" w:lineRule="auto"/>
        <w:jc w:val="both"/>
        <w:textAlignment w:val="baseline"/>
        <w:rPr>
          <w:del w:id="10" w:author="hasee" w:date="2025-02-18T16:27:35Z"/>
          <w:rFonts w:hint="eastAsia" w:ascii="宋体" w:hAnsi="宋体" w:eastAsia="宋体" w:cs="宋体"/>
          <w:b/>
          <w:bCs/>
          <w:i w:val="0"/>
          <w:caps w:val="0"/>
          <w:color w:val="auto"/>
          <w:spacing w:val="0"/>
          <w:w w:val="100"/>
          <w:sz w:val="24"/>
          <w:szCs w:val="24"/>
          <w:highlight w:val="none"/>
          <w:lang w:val="en-US" w:eastAsia="zh-CN"/>
        </w:rPr>
      </w:pPr>
      <w:del w:id="11" w:author="hasee" w:date="2025-02-18T16:27:35Z">
        <w:r>
          <w:rPr>
            <w:rFonts w:hint="eastAsia" w:ascii="宋体" w:hAnsi="宋体" w:eastAsia="宋体" w:cs="宋体"/>
            <w:b/>
            <w:bCs/>
            <w:i w:val="0"/>
            <w:caps w:val="0"/>
            <w:color w:val="auto"/>
            <w:spacing w:val="0"/>
            <w:w w:val="100"/>
            <w:sz w:val="24"/>
            <w:szCs w:val="24"/>
            <w:highlight w:val="none"/>
          </w:rPr>
          <w:delText>附件</w:delText>
        </w:r>
      </w:del>
      <w:del w:id="12" w:author="hasee" w:date="2025-02-18T16:27:35Z">
        <w:r>
          <w:rPr>
            <w:rFonts w:hint="eastAsia" w:ascii="宋体" w:hAnsi="宋体" w:eastAsia="宋体" w:cs="宋体"/>
            <w:b/>
            <w:bCs/>
            <w:i w:val="0"/>
            <w:caps w:val="0"/>
            <w:color w:val="auto"/>
            <w:spacing w:val="0"/>
            <w:w w:val="100"/>
            <w:sz w:val="24"/>
            <w:szCs w:val="24"/>
            <w:highlight w:val="none"/>
            <w:lang w:val="en-US" w:eastAsia="zh-CN"/>
          </w:rPr>
          <w:delText>2 主要表格</w:delText>
        </w:r>
      </w:del>
    </w:p>
    <w:p>
      <w:pPr>
        <w:pStyle w:val="13"/>
        <w:rPr>
          <w:del w:id="13" w:author="hasee" w:date="2025-02-18T16:27:35Z"/>
          <w:rFonts w:hint="default"/>
          <w:highlight w:val="none"/>
          <w:lang w:val="en-US" w:eastAsia="zh-CN"/>
        </w:rPr>
      </w:pPr>
      <w:del w:id="14" w:author="hasee" w:date="2025-02-18T16:27:35Z">
        <w:r>
          <w:rPr>
            <w:rFonts w:hint="eastAsia" w:ascii="宋体" w:hAnsi="宋体" w:eastAsia="宋体" w:cs="宋体"/>
            <w:b/>
            <w:bCs/>
            <w:i w:val="0"/>
            <w:caps w:val="0"/>
            <w:color w:val="auto"/>
            <w:spacing w:val="0"/>
            <w:w w:val="100"/>
            <w:sz w:val="24"/>
            <w:szCs w:val="24"/>
            <w:highlight w:val="none"/>
            <w:lang w:val="en-US" w:eastAsia="zh-CN"/>
          </w:rPr>
          <w:delText>2-1</w:delText>
        </w:r>
      </w:del>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15" w:author="hasee" w:date="2025-02-18T16:27:35Z"/>
          <w:rFonts w:hint="eastAsia" w:ascii="宋体" w:hAnsi="宋体" w:eastAsia="宋体" w:cs="宋体"/>
          <w:color w:val="auto"/>
          <w:kern w:val="0"/>
          <w:sz w:val="24"/>
          <w:szCs w:val="24"/>
          <w:highlight w:val="none"/>
        </w:rPr>
      </w:pPr>
      <w:del w:id="16" w:author="hasee" w:date="2025-02-18T16:27:35Z">
        <w:r>
          <w:rPr>
            <w:rFonts w:hint="eastAsia" w:ascii="宋体" w:hAnsi="宋体" w:eastAsia="宋体" w:cs="宋体"/>
            <w:color w:val="auto"/>
            <w:kern w:val="0"/>
            <w:sz w:val="24"/>
            <w:szCs w:val="24"/>
            <w:highlight w:val="none"/>
            <w:u w:val="single"/>
            <w:lang w:val="en-US" w:eastAsia="zh-CN"/>
          </w:rPr>
          <w:delText>XXX</w:delText>
        </w:r>
      </w:del>
      <w:del w:id="17" w:author="hasee" w:date="2025-02-18T16:27:35Z">
        <w:r>
          <w:rPr>
            <w:rFonts w:hint="eastAsia" w:ascii="宋体" w:hAnsi="宋体" w:eastAsia="宋体" w:cs="宋体"/>
            <w:color w:val="auto"/>
            <w:kern w:val="0"/>
            <w:sz w:val="24"/>
            <w:szCs w:val="24"/>
            <w:highlight w:val="none"/>
            <w:lang w:val="en-US" w:eastAsia="zh-CN"/>
          </w:rPr>
          <w:delText>采购项目</w:delText>
        </w:r>
      </w:del>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18" w:author="hasee" w:date="2025-02-18T16:27:35Z"/>
          <w:rFonts w:hint="eastAsia" w:ascii="宋体" w:hAnsi="宋体" w:eastAsia="宋体" w:cs="宋体"/>
          <w:color w:val="auto"/>
          <w:kern w:val="0"/>
          <w:sz w:val="24"/>
          <w:szCs w:val="24"/>
          <w:highlight w:val="none"/>
          <w:lang w:val="en-US" w:eastAsia="zh-CN"/>
        </w:rPr>
      </w:pPr>
      <w:del w:id="19" w:author="hasee" w:date="2025-02-18T16:27:35Z">
        <w:r>
          <w:rPr>
            <w:rFonts w:hint="eastAsia" w:ascii="宋体" w:hAnsi="宋体" w:eastAsia="宋体" w:cs="宋体"/>
            <w:color w:val="auto"/>
            <w:kern w:val="0"/>
            <w:sz w:val="24"/>
            <w:szCs w:val="24"/>
            <w:highlight w:val="none"/>
            <w:lang w:val="en-US" w:eastAsia="zh-CN"/>
          </w:rPr>
          <w:delText>报价一览表</w:delText>
        </w:r>
      </w:del>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20" w:author="hasee" w:date="2025-02-18T16:27:35Z"/>
          <w:rFonts w:hint="eastAsia" w:ascii="宋体" w:hAnsi="宋体" w:eastAsia="宋体" w:cs="宋体"/>
          <w:color w:val="auto"/>
          <w:kern w:val="0"/>
          <w:sz w:val="24"/>
          <w:szCs w:val="24"/>
          <w:highlight w:val="none"/>
        </w:rPr>
      </w:pPr>
      <w:del w:id="21" w:author="hasee" w:date="2025-02-18T16:27:35Z">
        <w:r>
          <w:rPr>
            <w:rFonts w:hint="eastAsia" w:ascii="宋体" w:hAnsi="宋体" w:eastAsia="宋体" w:cs="宋体"/>
            <w:b/>
            <w:bCs/>
            <w:color w:val="auto"/>
            <w:kern w:val="0"/>
            <w:sz w:val="24"/>
            <w:szCs w:val="24"/>
            <w:highlight w:val="none"/>
          </w:rPr>
          <w:delText xml:space="preserve"> </w:delText>
        </w:r>
      </w:del>
    </w:p>
    <w:tbl>
      <w:tblPr>
        <w:tblStyle w:val="11"/>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del w:id="22" w:author="hasee" w:date="2025-02-18T16:27:35Z"/>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23" w:author="hasee" w:date="2025-02-18T16:27:35Z"/>
                <w:rFonts w:hint="eastAsia" w:ascii="宋体" w:hAnsi="宋体" w:eastAsia="宋体" w:cs="宋体"/>
                <w:color w:val="auto"/>
                <w:kern w:val="0"/>
                <w:sz w:val="24"/>
                <w:szCs w:val="24"/>
                <w:highlight w:val="none"/>
              </w:rPr>
            </w:pPr>
            <w:del w:id="24" w:author="hasee" w:date="2025-02-18T16:27:35Z">
              <w:r>
                <w:rPr>
                  <w:rFonts w:hint="eastAsia" w:ascii="宋体" w:hAnsi="宋体" w:eastAsia="宋体" w:cs="宋体"/>
                  <w:color w:val="auto"/>
                  <w:kern w:val="0"/>
                  <w:sz w:val="24"/>
                  <w:szCs w:val="24"/>
                  <w:highlight w:val="none"/>
                </w:rPr>
                <w:delText>序号</w:delText>
              </w:r>
            </w:del>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25" w:author="hasee" w:date="2025-02-18T16:27:35Z"/>
                <w:rFonts w:hint="eastAsia" w:ascii="宋体" w:hAnsi="宋体" w:eastAsia="宋体" w:cs="宋体"/>
                <w:color w:val="auto"/>
                <w:kern w:val="0"/>
                <w:sz w:val="24"/>
                <w:szCs w:val="24"/>
                <w:highlight w:val="none"/>
              </w:rPr>
            </w:pPr>
            <w:del w:id="26" w:author="hasee" w:date="2025-02-18T16:27:35Z">
              <w:r>
                <w:rPr>
                  <w:rFonts w:hint="eastAsia" w:ascii="宋体" w:hAnsi="宋体" w:eastAsia="宋体" w:cs="宋体"/>
                  <w:color w:val="auto"/>
                  <w:kern w:val="0"/>
                  <w:sz w:val="24"/>
                  <w:szCs w:val="24"/>
                  <w:highlight w:val="none"/>
                  <w:lang w:val="en-US" w:eastAsia="zh-CN"/>
                </w:rPr>
                <w:delText>项目</w:delText>
              </w:r>
            </w:del>
            <w:del w:id="27" w:author="hasee" w:date="2025-02-18T16:27:35Z">
              <w:r>
                <w:rPr>
                  <w:rFonts w:hint="eastAsia" w:ascii="宋体" w:hAnsi="宋体" w:eastAsia="宋体" w:cs="宋体"/>
                  <w:color w:val="auto"/>
                  <w:kern w:val="0"/>
                  <w:sz w:val="24"/>
                  <w:szCs w:val="24"/>
                  <w:highlight w:val="none"/>
                </w:rPr>
                <w:delText>名称</w:delText>
              </w:r>
            </w:del>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28" w:author="hasee" w:date="2025-02-18T16:27:35Z"/>
                <w:rFonts w:hint="eastAsia" w:ascii="宋体" w:hAnsi="宋体" w:eastAsia="宋体" w:cs="宋体"/>
                <w:color w:val="auto"/>
                <w:kern w:val="0"/>
                <w:sz w:val="24"/>
                <w:szCs w:val="24"/>
                <w:highlight w:val="none"/>
                <w:lang w:eastAsia="zh-CN"/>
              </w:rPr>
            </w:pPr>
            <w:del w:id="29" w:author="hasee" w:date="2025-02-18T16:27:35Z">
              <w:r>
                <w:rPr>
                  <w:rFonts w:hint="eastAsia" w:ascii="宋体" w:hAnsi="宋体" w:eastAsia="宋体" w:cs="宋体"/>
                  <w:color w:val="auto"/>
                  <w:kern w:val="0"/>
                  <w:sz w:val="24"/>
                  <w:szCs w:val="24"/>
                  <w:highlight w:val="none"/>
                  <w:lang w:val="en-US" w:eastAsia="zh-CN"/>
                </w:rPr>
                <w:delText>价格</w:delText>
              </w:r>
            </w:del>
            <w:del w:id="30" w:author="hasee" w:date="2025-02-18T16:27:35Z">
              <w:r>
                <w:rPr>
                  <w:rFonts w:hint="eastAsia" w:ascii="宋体" w:hAnsi="宋体" w:eastAsia="宋体" w:cs="宋体"/>
                  <w:color w:val="auto"/>
                  <w:kern w:val="0"/>
                  <w:sz w:val="24"/>
                  <w:szCs w:val="24"/>
                  <w:highlight w:val="none"/>
                  <w:lang w:eastAsia="zh-CN"/>
                </w:rPr>
                <w:delText>（元）</w:delText>
              </w:r>
            </w:del>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31" w:author="hasee" w:date="2025-02-18T16:27:35Z"/>
                <w:rFonts w:hint="eastAsia" w:ascii="宋体" w:hAnsi="宋体" w:eastAsia="宋体" w:cs="宋体"/>
                <w:color w:val="auto"/>
                <w:kern w:val="0"/>
                <w:sz w:val="24"/>
                <w:szCs w:val="24"/>
                <w:highlight w:val="none"/>
              </w:rPr>
            </w:pPr>
            <w:del w:id="32" w:author="hasee" w:date="2025-02-18T16:27:35Z">
              <w:r>
                <w:rPr>
                  <w:rFonts w:hint="eastAsia" w:ascii="宋体" w:hAnsi="宋体" w:eastAsia="宋体" w:cs="宋体"/>
                  <w:color w:val="auto"/>
                  <w:kern w:val="0"/>
                  <w:sz w:val="24"/>
                  <w:szCs w:val="24"/>
                  <w:highlight w:val="none"/>
                </w:rPr>
                <w:delText>备注</w:delText>
              </w:r>
            </w:del>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del w:id="33" w:author="hasee" w:date="2025-02-18T16:27:35Z"/>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34" w:author="hasee" w:date="2025-02-18T16:27:35Z"/>
                <w:rFonts w:hint="eastAsia" w:ascii="宋体" w:hAnsi="宋体" w:eastAsia="宋体" w:cs="宋体"/>
                <w:color w:val="auto"/>
                <w:kern w:val="0"/>
                <w:sz w:val="24"/>
                <w:szCs w:val="24"/>
                <w:highlight w:val="none"/>
                <w:lang w:val="en-US" w:eastAsia="zh-CN"/>
              </w:rPr>
            </w:pPr>
            <w:del w:id="35" w:author="hasee" w:date="2025-02-18T16:27:35Z">
              <w:r>
                <w:rPr>
                  <w:rFonts w:hint="eastAsia" w:ascii="宋体" w:hAnsi="宋体" w:eastAsia="宋体" w:cs="宋体"/>
                  <w:color w:val="auto"/>
                  <w:kern w:val="0"/>
                  <w:sz w:val="24"/>
                  <w:szCs w:val="24"/>
                  <w:highlight w:val="none"/>
                  <w:lang w:val="en-US" w:eastAsia="zh-CN"/>
                </w:rPr>
                <w:delText>1</w:delText>
              </w:r>
            </w:del>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del w:id="36" w:author="hasee" w:date="2025-02-18T16:27:35Z"/>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del w:id="37" w:author="hasee" w:date="2025-02-18T16:27:35Z"/>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del w:id="38" w:author="hasee" w:date="2025-02-18T16:27:35Z"/>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del w:id="39" w:author="hasee" w:date="2025-02-18T16:27:35Z"/>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40" w:author="hasee" w:date="2025-02-18T16:27:35Z"/>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41" w:author="hasee" w:date="2025-02-18T16:27:35Z"/>
                <w:rFonts w:hint="eastAsia" w:ascii="宋体" w:hAnsi="宋体" w:eastAsia="宋体" w:cs="宋体"/>
                <w:b/>
                <w:bCs/>
                <w:color w:val="auto"/>
                <w:kern w:val="0"/>
                <w:sz w:val="24"/>
                <w:szCs w:val="24"/>
                <w:highlight w:val="none"/>
              </w:rPr>
            </w:pPr>
            <w:del w:id="42" w:author="hasee" w:date="2025-02-18T16:27:35Z">
              <w:r>
                <w:rPr>
                  <w:rFonts w:hint="eastAsia" w:ascii="宋体" w:hAnsi="宋体" w:eastAsia="宋体" w:cs="宋体"/>
                  <w:b/>
                  <w:bCs/>
                  <w:color w:val="auto"/>
                  <w:kern w:val="0"/>
                  <w:sz w:val="24"/>
                  <w:szCs w:val="24"/>
                  <w:highlight w:val="none"/>
                </w:rPr>
                <w:delText>合计</w:delText>
              </w:r>
            </w:del>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43" w:author="hasee" w:date="2025-02-18T16:27:35Z"/>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44" w:author="hasee" w:date="2025-02-18T16:27:35Z"/>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del w:id="45" w:author="hasee" w:date="2025-02-18T16:27:35Z"/>
          <w:rFonts w:hint="eastAsia" w:ascii="宋体" w:hAnsi="宋体" w:eastAsia="宋体" w:cs="宋体"/>
          <w:color w:val="auto"/>
          <w:kern w:val="0"/>
          <w:sz w:val="24"/>
          <w:szCs w:val="24"/>
          <w:highlight w:val="none"/>
        </w:rPr>
      </w:pPr>
      <w:del w:id="46" w:author="hasee" w:date="2025-02-18T16:27:35Z">
        <w:r>
          <w:rPr>
            <w:rFonts w:hint="eastAsia" w:ascii="宋体" w:hAnsi="宋体" w:eastAsia="宋体" w:cs="宋体"/>
            <w:color w:val="auto"/>
            <w:kern w:val="0"/>
            <w:sz w:val="24"/>
            <w:szCs w:val="24"/>
            <w:highlight w:val="none"/>
          </w:rPr>
          <w:delText>注：</w:delText>
        </w:r>
      </w:del>
      <w:del w:id="47" w:author="hasee" w:date="2025-02-18T16:27:35Z">
        <w:r>
          <w:rPr>
            <w:rFonts w:hint="eastAsia" w:ascii="宋体" w:hAnsi="宋体" w:eastAsia="宋体" w:cs="宋体"/>
            <w:color w:val="auto"/>
            <w:kern w:val="0"/>
            <w:sz w:val="24"/>
            <w:szCs w:val="24"/>
            <w:highlight w:val="none"/>
            <w:lang w:val="en-US" w:eastAsia="zh-CN"/>
          </w:rPr>
          <w:delText xml:space="preserve">  </w:delText>
        </w:r>
      </w:del>
      <w:del w:id="48" w:author="hasee" w:date="2025-02-18T16:27:35Z">
        <w:r>
          <w:rPr>
            <w:rFonts w:hint="eastAsia" w:ascii="宋体" w:hAnsi="宋体" w:eastAsia="宋体" w:cs="宋体"/>
            <w:color w:val="auto"/>
            <w:kern w:val="0"/>
            <w:sz w:val="24"/>
            <w:szCs w:val="24"/>
            <w:highlight w:val="none"/>
          </w:rPr>
          <w:delText>1.报价应是最终用户验收合格后的总价，此报价含税，含运费，含安装费等各项费用</w:delText>
        </w:r>
      </w:del>
      <w:del w:id="49" w:author="hasee" w:date="2025-02-18T16:27:35Z">
        <w:r>
          <w:rPr>
            <w:rFonts w:hint="eastAsia" w:ascii="宋体" w:hAnsi="宋体" w:eastAsia="宋体" w:cs="宋体"/>
            <w:color w:val="auto"/>
            <w:kern w:val="0"/>
            <w:sz w:val="24"/>
            <w:szCs w:val="24"/>
            <w:highlight w:val="none"/>
            <w:lang w:eastAsia="zh-CN"/>
          </w:rPr>
          <w:delText>以及</w:delText>
        </w:r>
      </w:del>
      <w:del w:id="50" w:author="hasee" w:date="2025-02-18T16:27:35Z">
        <w:r>
          <w:rPr>
            <w:rFonts w:hint="eastAsia" w:ascii="宋体" w:hAnsi="宋体" w:eastAsia="宋体" w:cs="宋体"/>
            <w:color w:val="auto"/>
            <w:kern w:val="0"/>
            <w:sz w:val="24"/>
            <w:szCs w:val="24"/>
            <w:highlight w:val="none"/>
          </w:rPr>
          <w:delText>采购文件规定的其它费用。</w:delText>
        </w:r>
      </w:del>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del w:id="51" w:author="hasee" w:date="2025-02-18T16:27:35Z"/>
          <w:rFonts w:hint="eastAsia" w:ascii="宋体" w:hAnsi="宋体" w:eastAsia="宋体" w:cs="宋体"/>
          <w:color w:val="auto"/>
          <w:kern w:val="0"/>
          <w:sz w:val="24"/>
          <w:szCs w:val="24"/>
          <w:highlight w:val="none"/>
        </w:rPr>
      </w:pPr>
      <w:del w:id="52" w:author="hasee" w:date="2025-02-18T16:27:35Z">
        <w:r>
          <w:rPr>
            <w:rFonts w:hint="eastAsia" w:ascii="宋体" w:hAnsi="宋体" w:eastAsia="宋体" w:cs="宋体"/>
            <w:color w:val="auto"/>
            <w:kern w:val="0"/>
            <w:sz w:val="24"/>
            <w:szCs w:val="24"/>
            <w:highlight w:val="none"/>
          </w:rPr>
          <w:delText>2.“报价一览表”为多页的，每页均需由法定代表人或授权代表签字并盖投标人印章。</w:delText>
        </w:r>
      </w:del>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del w:id="53" w:author="hasee" w:date="2025-02-18T16:27:35Z"/>
          <w:rFonts w:hint="eastAsia" w:ascii="宋体" w:hAnsi="宋体" w:eastAsia="宋体" w:cs="宋体"/>
          <w:color w:val="auto"/>
          <w:kern w:val="0"/>
          <w:sz w:val="24"/>
          <w:szCs w:val="24"/>
          <w:highlight w:val="none"/>
        </w:rPr>
      </w:pPr>
      <w:del w:id="54" w:author="hasee" w:date="2025-02-18T16:27:35Z">
        <w:r>
          <w:rPr>
            <w:rFonts w:hint="eastAsia" w:ascii="宋体" w:hAnsi="宋体" w:eastAsia="宋体" w:cs="宋体"/>
            <w:color w:val="auto"/>
            <w:kern w:val="0"/>
            <w:sz w:val="24"/>
            <w:szCs w:val="24"/>
            <w:highlight w:val="none"/>
          </w:rPr>
          <w:delText>3.“报价一览表”需单独密封。</w:delText>
        </w:r>
      </w:del>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del w:id="55" w:author="hasee" w:date="2025-02-18T16:27:35Z"/>
          <w:rFonts w:hint="eastAsia" w:ascii="宋体" w:hAnsi="宋体" w:eastAsia="宋体" w:cs="宋体"/>
          <w:color w:val="auto"/>
          <w:kern w:val="0"/>
          <w:sz w:val="24"/>
          <w:szCs w:val="24"/>
          <w:highlight w:val="none"/>
        </w:rPr>
      </w:pPr>
      <w:del w:id="56" w:author="hasee" w:date="2025-02-18T16:27:35Z">
        <w:r>
          <w:rPr>
            <w:rFonts w:hint="eastAsia" w:ascii="宋体" w:hAnsi="宋体" w:eastAsia="宋体" w:cs="宋体"/>
            <w:color w:val="auto"/>
            <w:kern w:val="0"/>
            <w:sz w:val="24"/>
            <w:szCs w:val="24"/>
            <w:highlight w:val="none"/>
          </w:rPr>
          <w:delText xml:space="preserve">供应商名称（盖章）：        </w:delText>
        </w:r>
      </w:del>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del w:id="57" w:author="hasee" w:date="2025-02-18T16:27:35Z"/>
          <w:rFonts w:hint="eastAsia" w:ascii="宋体" w:hAnsi="宋体" w:eastAsia="宋体" w:cs="宋体"/>
          <w:color w:val="auto"/>
          <w:kern w:val="0"/>
          <w:sz w:val="24"/>
          <w:szCs w:val="24"/>
          <w:highlight w:val="none"/>
        </w:rPr>
      </w:pPr>
      <w:del w:id="58" w:author="hasee" w:date="2025-02-18T16:27:35Z">
        <w:r>
          <w:rPr>
            <w:rFonts w:hint="eastAsia" w:ascii="宋体" w:hAnsi="宋体" w:eastAsia="宋体" w:cs="宋体"/>
            <w:color w:val="auto"/>
            <w:kern w:val="0"/>
            <w:sz w:val="24"/>
            <w:szCs w:val="24"/>
            <w:highlight w:val="none"/>
          </w:rPr>
          <w:delText xml:space="preserve">法定代表人或授权代表（签字）：     </w:delText>
        </w:r>
      </w:del>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del w:id="59" w:author="hasee" w:date="2025-02-18T16:27:35Z"/>
          <w:rFonts w:hint="eastAsia" w:ascii="宋体" w:hAnsi="宋体" w:eastAsia="宋体" w:cs="宋体"/>
          <w:color w:val="auto"/>
          <w:kern w:val="0"/>
          <w:sz w:val="24"/>
          <w:szCs w:val="24"/>
          <w:highlight w:val="none"/>
        </w:rPr>
      </w:pPr>
      <w:del w:id="60" w:author="hasee" w:date="2025-02-18T16:27:35Z">
        <w:r>
          <w:rPr>
            <w:rFonts w:hint="eastAsia" w:ascii="宋体" w:hAnsi="宋体" w:eastAsia="宋体" w:cs="宋体"/>
            <w:color w:val="auto"/>
            <w:kern w:val="0"/>
            <w:sz w:val="24"/>
            <w:szCs w:val="24"/>
            <w:highlight w:val="none"/>
          </w:rPr>
          <w:delText>日期：</w:delText>
        </w:r>
      </w:del>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del w:id="61" w:author="hasee" w:date="2025-02-18T16:27:35Z"/>
          <w:rFonts w:hint="eastAsia" w:ascii="宋体" w:hAnsi="宋体" w:eastAsia="宋体" w:cs="宋体"/>
          <w:color w:val="auto"/>
          <w:kern w:val="0"/>
          <w:sz w:val="24"/>
          <w:szCs w:val="24"/>
          <w:highlight w:val="none"/>
        </w:rPr>
      </w:pPr>
      <w:del w:id="62" w:author="hasee" w:date="2025-02-18T16:27:35Z">
        <w:r>
          <w:rPr>
            <w:rFonts w:hint="eastAsia" w:ascii="宋体" w:hAnsi="宋体" w:eastAsia="宋体" w:cs="宋体"/>
            <w:color w:val="auto"/>
            <w:kern w:val="0"/>
            <w:sz w:val="24"/>
            <w:szCs w:val="24"/>
            <w:highlight w:val="none"/>
          </w:rPr>
          <w:delText xml:space="preserve"> </w:delText>
        </w:r>
      </w:del>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del w:id="63" w:author="hasee" w:date="2025-02-18T16:27:35Z"/>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del w:id="64" w:author="hasee" w:date="2025-02-18T16:27:35Z"/>
          <w:rFonts w:hint="eastAsia" w:ascii="宋体" w:hAnsi="宋体" w:eastAsia="宋体" w:cs="宋体"/>
          <w:b/>
          <w:bCs w:val="0"/>
          <w:color w:val="auto"/>
          <w:sz w:val="24"/>
          <w:szCs w:val="24"/>
          <w:highlight w:val="none"/>
          <w:lang w:val="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left"/>
        <w:textAlignment w:val="auto"/>
        <w:rPr>
          <w:del w:id="65" w:author="hasee" w:date="2025-02-18T16:27:35Z"/>
          <w:rFonts w:hint="eastAsia" w:ascii="宋体" w:hAnsi="宋体" w:eastAsia="宋体" w:cs="宋体"/>
          <w:b/>
          <w:bCs w:val="0"/>
          <w:color w:val="auto"/>
          <w:sz w:val="24"/>
          <w:szCs w:val="24"/>
          <w:highlight w:val="none"/>
          <w:lang w:val="en-US" w:eastAsia="zh-CN"/>
        </w:rPr>
      </w:pPr>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left"/>
        <w:textAlignment w:val="auto"/>
        <w:rPr>
          <w:del w:id="66" w:author="hasee" w:date="2025-02-18T16:27:35Z"/>
          <w:rFonts w:hint="default" w:ascii="宋体" w:hAnsi="宋体" w:eastAsia="宋体" w:cs="宋体"/>
          <w:b/>
          <w:bCs w:val="0"/>
          <w:color w:val="auto"/>
          <w:sz w:val="24"/>
          <w:szCs w:val="24"/>
          <w:highlight w:val="none"/>
          <w:lang w:val="en-US" w:eastAsia="zh-CN"/>
        </w:rPr>
      </w:pPr>
      <w:del w:id="67" w:author="hasee" w:date="2025-02-18T16:27:35Z">
        <w:r>
          <w:rPr>
            <w:rFonts w:hint="eastAsia" w:ascii="宋体" w:hAnsi="宋体" w:eastAsia="宋体" w:cs="宋体"/>
            <w:b/>
            <w:bCs w:val="0"/>
            <w:color w:val="auto"/>
            <w:sz w:val="24"/>
            <w:szCs w:val="24"/>
            <w:highlight w:val="none"/>
            <w:lang w:val="en-US" w:eastAsia="zh-CN"/>
          </w:rPr>
          <w:delText>2-2</w:delText>
        </w:r>
      </w:del>
    </w:p>
    <w:p>
      <w:pPr>
        <w:pStyle w:val="3"/>
        <w:keepNext w:val="0"/>
        <w:keepLines w:val="0"/>
        <w:pageBreakBefore w:val="0"/>
        <w:tabs>
          <w:tab w:val="left" w:pos="540"/>
        </w:tabs>
        <w:kinsoku/>
        <w:wordWrap/>
        <w:overflowPunct/>
        <w:topLinePunct w:val="0"/>
        <w:autoSpaceDE/>
        <w:autoSpaceDN/>
        <w:bidi w:val="0"/>
        <w:snapToGrid/>
        <w:spacing w:beforeAutospacing="0" w:afterAutospacing="0" w:line="360" w:lineRule="auto"/>
        <w:ind w:left="720" w:hanging="720"/>
        <w:jc w:val="center"/>
        <w:textAlignment w:val="auto"/>
        <w:rPr>
          <w:del w:id="68" w:author="hasee" w:date="2025-02-18T16:27:35Z"/>
          <w:rFonts w:hint="eastAsia" w:ascii="宋体" w:hAnsi="宋体" w:eastAsia="宋体" w:cs="宋体"/>
          <w:b/>
          <w:bCs w:val="0"/>
          <w:color w:val="auto"/>
          <w:sz w:val="24"/>
          <w:szCs w:val="24"/>
          <w:highlight w:val="none"/>
          <w:lang w:val="zh-CN"/>
        </w:rPr>
      </w:pPr>
      <w:del w:id="69" w:author="hasee" w:date="2025-02-18T16:27:35Z">
        <w:r>
          <w:rPr>
            <w:rFonts w:hint="eastAsia" w:ascii="宋体" w:hAnsi="宋体" w:eastAsia="宋体" w:cs="宋体"/>
            <w:b/>
            <w:bCs w:val="0"/>
            <w:color w:val="auto"/>
            <w:sz w:val="24"/>
            <w:szCs w:val="24"/>
            <w:highlight w:val="none"/>
            <w:lang w:val="zh-CN"/>
          </w:rPr>
          <w:delText>法定代表人身份授权书</w:delText>
        </w:r>
      </w:del>
    </w:p>
    <w:p>
      <w:pPr>
        <w:keepNext w:val="0"/>
        <w:keepLines w:val="0"/>
        <w:pageBreakBefore w:val="0"/>
        <w:kinsoku/>
        <w:wordWrap/>
        <w:overflowPunct/>
        <w:topLinePunct w:val="0"/>
        <w:autoSpaceDE/>
        <w:autoSpaceDN/>
        <w:bidi w:val="0"/>
        <w:snapToGrid/>
        <w:spacing w:beforeAutospacing="0" w:afterAutospacing="0" w:line="360" w:lineRule="auto"/>
        <w:textAlignment w:val="auto"/>
        <w:rPr>
          <w:del w:id="70" w:author="hasee" w:date="2025-02-18T16:27:35Z"/>
          <w:rFonts w:hint="eastAsia" w:ascii="宋体" w:hAnsi="宋体" w:eastAsia="宋体" w:cs="宋体"/>
          <w:color w:val="auto"/>
          <w:sz w:val="24"/>
          <w:szCs w:val="24"/>
          <w:highlight w:val="none"/>
          <w:lang w:val="zh-CN"/>
        </w:rPr>
      </w:pPr>
    </w:p>
    <w:p>
      <w:pPr>
        <w:keepNext w:val="0"/>
        <w:keepLines w:val="0"/>
        <w:pageBreakBefore w:val="0"/>
        <w:tabs>
          <w:tab w:val="left" w:pos="6300"/>
        </w:tabs>
        <w:kinsoku/>
        <w:wordWrap/>
        <w:overflowPunct/>
        <w:topLinePunct w:val="0"/>
        <w:autoSpaceDE/>
        <w:autoSpaceDN/>
        <w:bidi w:val="0"/>
        <w:snapToGrid/>
        <w:spacing w:beforeAutospacing="0" w:afterAutospacing="0" w:line="360" w:lineRule="auto"/>
        <w:textAlignment w:val="auto"/>
        <w:rPr>
          <w:del w:id="71" w:author="hasee" w:date="2025-02-18T16:27:35Z"/>
          <w:rFonts w:hint="eastAsia" w:ascii="宋体" w:hAnsi="宋体" w:eastAsia="宋体" w:cs="宋体"/>
          <w:color w:val="auto"/>
          <w:sz w:val="24"/>
          <w:szCs w:val="24"/>
          <w:highlight w:val="none"/>
          <w:lang w:val="zh-CN"/>
        </w:rPr>
      </w:pPr>
      <w:del w:id="72" w:author="hasee" w:date="2025-02-18T16:27:35Z">
        <w:r>
          <w:rPr>
            <w:rFonts w:hint="eastAsia" w:ascii="宋体" w:hAnsi="宋体" w:eastAsia="宋体" w:cs="宋体"/>
            <w:color w:val="auto"/>
            <w:sz w:val="24"/>
            <w:szCs w:val="24"/>
            <w:highlight w:val="none"/>
            <w:u w:val="single"/>
            <w:lang w:val="en-US" w:eastAsia="zh-CN"/>
          </w:rPr>
          <w:delText xml:space="preserve">四川省妇幼保健院 </w:delText>
        </w:r>
      </w:del>
      <w:del w:id="73" w:author="hasee" w:date="2025-02-18T16:27:35Z">
        <w:r>
          <w:rPr>
            <w:rFonts w:hint="eastAsia" w:ascii="宋体" w:hAnsi="宋体" w:eastAsia="宋体" w:cs="宋体"/>
            <w:color w:val="auto"/>
            <w:sz w:val="24"/>
            <w:szCs w:val="24"/>
            <w:highlight w:val="none"/>
            <w:lang w:val="zh-CN"/>
          </w:rPr>
          <w:delText>：</w:delText>
        </w:r>
      </w:del>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ind w:firstLine="573"/>
        <w:textAlignment w:val="auto"/>
        <w:rPr>
          <w:del w:id="74" w:author="hasee" w:date="2025-02-18T16:27:35Z"/>
          <w:rFonts w:hint="eastAsia" w:ascii="宋体" w:hAnsi="宋体" w:eastAsia="宋体" w:cs="宋体"/>
          <w:color w:val="auto"/>
          <w:sz w:val="24"/>
          <w:szCs w:val="24"/>
          <w:highlight w:val="none"/>
          <w:u w:val="single"/>
          <w:lang w:val="zh-CN"/>
        </w:rPr>
      </w:pPr>
      <w:del w:id="75" w:author="hasee" w:date="2025-02-18T16:27:35Z">
        <w:r>
          <w:rPr>
            <w:rFonts w:hint="eastAsia" w:ascii="宋体" w:hAnsi="宋体" w:eastAsia="宋体" w:cs="宋体"/>
            <w:color w:val="auto"/>
            <w:sz w:val="24"/>
            <w:szCs w:val="24"/>
            <w:highlight w:val="none"/>
            <w:lang w:val="zh-CN"/>
          </w:rPr>
          <w:delText xml:space="preserve">   本授权声明：</w:delText>
        </w:r>
      </w:del>
      <w:del w:id="76" w:author="hasee" w:date="2025-02-18T16:27:35Z">
        <w:r>
          <w:rPr>
            <w:rFonts w:hint="eastAsia" w:ascii="宋体" w:hAnsi="宋体" w:eastAsia="宋体" w:cs="宋体"/>
            <w:color w:val="auto"/>
            <w:sz w:val="24"/>
            <w:szCs w:val="24"/>
            <w:highlight w:val="none"/>
            <w:u w:val="single"/>
            <w:lang w:val="zh-CN"/>
          </w:rPr>
          <w:delText xml:space="preserve">                         </w:delText>
        </w:r>
      </w:del>
      <w:del w:id="77" w:author="hasee" w:date="2025-02-18T16:27:35Z">
        <w:r>
          <w:rPr>
            <w:rFonts w:hint="eastAsia" w:ascii="宋体" w:hAnsi="宋体" w:eastAsia="宋体" w:cs="宋体"/>
            <w:color w:val="auto"/>
            <w:sz w:val="24"/>
            <w:szCs w:val="24"/>
            <w:highlight w:val="none"/>
            <w:lang w:val="zh-CN"/>
          </w:rPr>
          <w:delText>（投标人名称）</w:delText>
        </w:r>
      </w:del>
      <w:del w:id="78" w:author="hasee" w:date="2025-02-18T16:27:35Z">
        <w:r>
          <w:rPr>
            <w:rFonts w:hint="eastAsia" w:ascii="宋体" w:hAnsi="宋体" w:eastAsia="宋体" w:cs="宋体"/>
            <w:color w:val="auto"/>
            <w:sz w:val="24"/>
            <w:szCs w:val="24"/>
            <w:highlight w:val="none"/>
            <w:u w:val="single"/>
            <w:lang w:val="zh-CN"/>
          </w:rPr>
          <w:delText xml:space="preserve">           </w:delText>
        </w:r>
      </w:del>
    </w:p>
    <w:p>
      <w:pPr>
        <w:keepNext w:val="0"/>
        <w:keepLines w:val="0"/>
        <w:pageBreakBefore w:val="0"/>
        <w:tabs>
          <w:tab w:val="left" w:pos="720"/>
          <w:tab w:val="left" w:pos="6300"/>
        </w:tabs>
        <w:kinsoku/>
        <w:wordWrap/>
        <w:overflowPunct/>
        <w:topLinePunct w:val="0"/>
        <w:autoSpaceDE/>
        <w:autoSpaceDN/>
        <w:bidi w:val="0"/>
        <w:snapToGrid/>
        <w:spacing w:beforeAutospacing="0" w:afterAutospacing="0" w:line="360" w:lineRule="auto"/>
        <w:textAlignment w:val="auto"/>
        <w:rPr>
          <w:del w:id="79" w:author="hasee" w:date="2025-02-18T16:27:35Z"/>
          <w:rFonts w:hint="eastAsia" w:ascii="宋体" w:hAnsi="宋体" w:eastAsia="宋体" w:cs="宋体"/>
          <w:color w:val="auto"/>
          <w:sz w:val="24"/>
          <w:szCs w:val="24"/>
          <w:highlight w:val="none"/>
        </w:rPr>
      </w:pPr>
      <w:del w:id="80" w:author="hasee" w:date="2025-02-18T16:27:35Z">
        <w:r>
          <w:rPr>
            <w:rFonts w:hint="eastAsia" w:ascii="宋体" w:hAnsi="宋体" w:eastAsia="宋体" w:cs="宋体"/>
            <w:color w:val="auto"/>
            <w:sz w:val="24"/>
            <w:szCs w:val="24"/>
            <w:highlight w:val="none"/>
            <w:u w:val="single"/>
            <w:lang w:val="zh-CN"/>
          </w:rPr>
          <w:delText xml:space="preserve">       </w:delText>
        </w:r>
      </w:del>
      <w:del w:id="81" w:author="hasee" w:date="2025-02-18T16:27:35Z">
        <w:r>
          <w:rPr>
            <w:rFonts w:hint="eastAsia" w:ascii="宋体" w:hAnsi="宋体" w:eastAsia="宋体" w:cs="宋体"/>
            <w:color w:val="auto"/>
            <w:sz w:val="24"/>
            <w:szCs w:val="24"/>
            <w:highlight w:val="none"/>
            <w:lang w:val="zh-CN"/>
          </w:rPr>
          <w:delText>（法定代表人姓名、职务）授权</w:delText>
        </w:r>
      </w:del>
      <w:del w:id="82" w:author="hasee" w:date="2025-02-18T16:27:35Z">
        <w:r>
          <w:rPr>
            <w:rFonts w:hint="eastAsia" w:ascii="宋体" w:hAnsi="宋体" w:eastAsia="宋体" w:cs="宋体"/>
            <w:color w:val="auto"/>
            <w:sz w:val="24"/>
            <w:szCs w:val="24"/>
            <w:highlight w:val="none"/>
            <w:u w:val="single"/>
            <w:lang w:val="zh-CN"/>
          </w:rPr>
          <w:delText xml:space="preserve">                          </w:delText>
        </w:r>
      </w:del>
      <w:del w:id="83" w:author="hasee" w:date="2025-02-18T16:27:35Z">
        <w:r>
          <w:rPr>
            <w:rFonts w:hint="eastAsia" w:ascii="宋体" w:hAnsi="宋体" w:eastAsia="宋体" w:cs="宋体"/>
            <w:color w:val="auto"/>
            <w:sz w:val="24"/>
            <w:szCs w:val="24"/>
            <w:highlight w:val="none"/>
            <w:lang w:val="zh-CN"/>
          </w:rPr>
          <w:delText>（被授权人姓名、职务）为我方</w:delText>
        </w:r>
      </w:del>
      <w:del w:id="84" w:author="hasee" w:date="2025-02-18T16:27:35Z">
        <w:r>
          <w:rPr>
            <w:rFonts w:hint="eastAsia" w:ascii="宋体" w:hAnsi="宋体" w:eastAsia="宋体" w:cs="宋体"/>
            <w:color w:val="auto"/>
            <w:sz w:val="24"/>
            <w:szCs w:val="24"/>
            <w:highlight w:val="none"/>
            <w:u w:val="single"/>
            <w:lang w:val="zh-CN"/>
          </w:rPr>
          <w:delText xml:space="preserve"> “                                          ”</w:delText>
        </w:r>
      </w:del>
      <w:del w:id="85" w:author="hasee" w:date="2025-02-18T16:27:35Z">
        <w:r>
          <w:rPr>
            <w:rFonts w:hint="eastAsia" w:ascii="宋体" w:hAnsi="宋体" w:eastAsia="宋体" w:cs="宋体"/>
            <w:color w:val="auto"/>
            <w:sz w:val="24"/>
            <w:szCs w:val="24"/>
            <w:highlight w:val="none"/>
            <w:lang w:val="zh-CN"/>
          </w:rPr>
          <w:delText>项目投标活动的合法代表，以我方名义全权处理该项目有关投标、签订合同以及执行合同等一切事宜。</w:delText>
        </w:r>
      </w:del>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del w:id="86" w:author="hasee" w:date="2025-02-18T16:27:35Z"/>
          <w:rFonts w:hint="eastAsia" w:ascii="宋体" w:hAnsi="宋体" w:eastAsia="宋体" w:cs="宋体"/>
          <w:color w:val="auto"/>
          <w:sz w:val="24"/>
          <w:szCs w:val="24"/>
          <w:highlight w:val="none"/>
        </w:rPr>
      </w:pPr>
      <w:del w:id="87" w:author="hasee" w:date="2025-02-18T16:27:35Z">
        <w:r>
          <w:rPr>
            <w:rFonts w:hint="eastAsia" w:ascii="宋体" w:hAnsi="宋体" w:eastAsia="宋体" w:cs="宋体"/>
            <w:color w:val="auto"/>
            <w:sz w:val="24"/>
            <w:szCs w:val="24"/>
            <w:highlight w:val="none"/>
          </w:rPr>
          <w:delText>特此声明。</w:delText>
        </w:r>
      </w:del>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del w:id="88" w:author="hasee" w:date="2025-02-18T16:27:35Z"/>
          <w:rFonts w:hint="eastAsia" w:ascii="宋体" w:hAnsi="宋体" w:eastAsia="宋体" w:cs="宋体"/>
          <w:color w:val="auto"/>
          <w:sz w:val="24"/>
          <w:szCs w:val="24"/>
          <w:highlight w:val="none"/>
        </w:rPr>
      </w:pPr>
      <w:del w:id="89" w:author="hasee" w:date="2025-02-18T16:27:35Z">
        <w:r>
          <w:rPr>
            <w:rFonts w:hint="eastAsia" w:ascii="宋体" w:hAnsi="宋体" w:eastAsia="宋体" w:cs="宋体"/>
            <w:color w:val="auto"/>
            <w:sz w:val="24"/>
            <w:szCs w:val="24"/>
            <w:highlight w:val="none"/>
          </w:rPr>
          <w:delText>法定代表人签字</w:delText>
        </w:r>
      </w:del>
      <w:del w:id="90" w:author="hasee" w:date="2025-02-18T16:27:35Z">
        <w:r>
          <w:rPr>
            <w:rFonts w:hint="eastAsia" w:ascii="宋体" w:hAnsi="宋体" w:cs="宋体"/>
            <w:color w:val="auto"/>
            <w:sz w:val="24"/>
            <w:szCs w:val="24"/>
            <w:highlight w:val="none"/>
            <w:lang w:val="en-US" w:eastAsia="zh-CN"/>
          </w:rPr>
          <w:delText>或盖章</w:delText>
        </w:r>
      </w:del>
      <w:del w:id="91" w:author="hasee" w:date="2025-02-18T16:27:35Z">
        <w:r>
          <w:rPr>
            <w:rFonts w:hint="eastAsia" w:ascii="宋体" w:hAnsi="宋体" w:eastAsia="宋体" w:cs="宋体"/>
            <w:color w:val="auto"/>
            <w:sz w:val="24"/>
            <w:szCs w:val="24"/>
            <w:highlight w:val="none"/>
          </w:rPr>
          <w:delText>：</w:delText>
        </w:r>
      </w:del>
    </w:p>
    <w:p>
      <w:pPr>
        <w:keepNext w:val="0"/>
        <w:keepLines w:val="0"/>
        <w:pageBreakBefore w:val="0"/>
        <w:tabs>
          <w:tab w:val="left" w:pos="6300"/>
        </w:tabs>
        <w:kinsoku/>
        <w:wordWrap/>
        <w:overflowPunct/>
        <w:topLinePunct w:val="0"/>
        <w:autoSpaceDE/>
        <w:autoSpaceDN/>
        <w:bidi w:val="0"/>
        <w:snapToGrid/>
        <w:spacing w:beforeAutospacing="0" w:afterAutospacing="0" w:line="360" w:lineRule="auto"/>
        <w:ind w:firstLine="573"/>
        <w:textAlignment w:val="auto"/>
        <w:rPr>
          <w:del w:id="92" w:author="hasee" w:date="2025-02-18T16:27:35Z"/>
          <w:rFonts w:hint="eastAsia" w:ascii="宋体" w:hAnsi="宋体" w:eastAsia="宋体" w:cs="宋体"/>
          <w:color w:val="auto"/>
          <w:sz w:val="24"/>
          <w:szCs w:val="24"/>
          <w:highlight w:val="none"/>
        </w:rPr>
      </w:pPr>
      <w:del w:id="93" w:author="hasee" w:date="2025-02-18T16:27:35Z">
        <w:r>
          <w:rPr>
            <w:rFonts w:hint="eastAsia" w:ascii="宋体" w:hAnsi="宋体" w:eastAsia="宋体" w:cs="宋体"/>
            <w:color w:val="auto"/>
            <w:sz w:val="24"/>
            <w:szCs w:val="24"/>
            <w:highlight w:val="none"/>
          </w:rPr>
          <w:delText>授权代表</w:delText>
        </w:r>
      </w:del>
      <w:del w:id="94" w:author="hasee" w:date="2025-02-18T16:27:35Z">
        <w:r>
          <w:rPr>
            <w:rFonts w:hint="eastAsia" w:ascii="宋体" w:hAnsi="宋体" w:eastAsia="宋体" w:cs="宋体"/>
            <w:color w:val="auto"/>
            <w:sz w:val="24"/>
            <w:szCs w:val="24"/>
            <w:highlight w:val="none"/>
            <w:lang w:val="en-US" w:eastAsia="zh-CN"/>
          </w:rPr>
          <w:delText>人</w:delText>
        </w:r>
      </w:del>
      <w:del w:id="95" w:author="hasee" w:date="2025-02-18T16:27:35Z">
        <w:r>
          <w:rPr>
            <w:rFonts w:hint="eastAsia" w:ascii="宋体" w:hAnsi="宋体" w:eastAsia="宋体" w:cs="宋体"/>
            <w:color w:val="auto"/>
            <w:sz w:val="24"/>
            <w:szCs w:val="24"/>
            <w:highlight w:val="none"/>
          </w:rPr>
          <w:delText>签字</w:delText>
        </w:r>
      </w:del>
      <w:del w:id="96" w:author="hasee" w:date="2025-02-18T16:27:35Z">
        <w:r>
          <w:rPr>
            <w:rFonts w:hint="eastAsia" w:ascii="宋体" w:hAnsi="宋体" w:cs="宋体"/>
            <w:color w:val="auto"/>
            <w:sz w:val="24"/>
            <w:szCs w:val="24"/>
            <w:highlight w:val="none"/>
            <w:lang w:val="en-US" w:eastAsia="zh-CN"/>
          </w:rPr>
          <w:delText>或盖章</w:delText>
        </w:r>
      </w:del>
      <w:del w:id="97" w:author="hasee" w:date="2025-02-18T16:27:35Z">
        <w:r>
          <w:rPr>
            <w:rFonts w:hint="eastAsia" w:ascii="宋体" w:hAnsi="宋体" w:eastAsia="宋体" w:cs="宋体"/>
            <w:color w:val="auto"/>
            <w:sz w:val="24"/>
            <w:szCs w:val="24"/>
            <w:highlight w:val="none"/>
          </w:rPr>
          <w:delText>：</w:delText>
        </w:r>
      </w:del>
    </w:p>
    <w:p>
      <w:pPr>
        <w:keepNext w:val="0"/>
        <w:keepLines w:val="0"/>
        <w:pageBreakBefore w:val="0"/>
        <w:kinsoku/>
        <w:wordWrap/>
        <w:overflowPunct/>
        <w:topLinePunct w:val="0"/>
        <w:autoSpaceDE/>
        <w:autoSpaceDN/>
        <w:bidi w:val="0"/>
        <w:snapToGrid/>
        <w:spacing w:beforeAutospacing="0" w:afterAutospacing="0" w:line="360" w:lineRule="auto"/>
        <w:ind w:firstLine="480" w:firstLineChars="200"/>
        <w:textAlignment w:val="auto"/>
        <w:rPr>
          <w:del w:id="98" w:author="hasee" w:date="2025-02-18T16:27:35Z"/>
          <w:rFonts w:hint="eastAsia" w:ascii="宋体" w:hAnsi="宋体" w:eastAsia="宋体" w:cs="宋体"/>
          <w:color w:val="auto"/>
          <w:sz w:val="24"/>
          <w:szCs w:val="24"/>
          <w:highlight w:val="none"/>
        </w:rPr>
      </w:pPr>
      <w:del w:id="99" w:author="hasee" w:date="2025-02-18T16:27:35Z">
        <w:r>
          <w:rPr>
            <w:rFonts w:hint="eastAsia" w:ascii="宋体" w:hAnsi="宋体" w:eastAsia="宋体" w:cs="宋体"/>
            <w:color w:val="auto"/>
            <w:sz w:val="24"/>
            <w:szCs w:val="24"/>
            <w:highlight w:val="none"/>
          </w:rPr>
          <w:delText>投标</w:delText>
        </w:r>
      </w:del>
      <w:del w:id="100" w:author="hasee" w:date="2025-02-18T16:27:35Z">
        <w:r>
          <w:rPr>
            <w:rFonts w:hint="eastAsia" w:ascii="宋体" w:hAnsi="宋体" w:eastAsia="宋体" w:cs="宋体"/>
            <w:color w:val="auto"/>
            <w:sz w:val="24"/>
            <w:szCs w:val="24"/>
            <w:highlight w:val="none"/>
            <w:lang w:val="en-US" w:eastAsia="zh-CN"/>
          </w:rPr>
          <w:delText>供应商</w:delText>
        </w:r>
      </w:del>
      <w:del w:id="101" w:author="hasee" w:date="2025-02-18T16:27:35Z">
        <w:r>
          <w:rPr>
            <w:rFonts w:hint="eastAsia" w:ascii="宋体" w:hAnsi="宋体" w:eastAsia="宋体" w:cs="宋体"/>
            <w:color w:val="auto"/>
            <w:sz w:val="24"/>
            <w:szCs w:val="24"/>
            <w:highlight w:val="none"/>
          </w:rPr>
          <w:delText>名称：</w:delText>
        </w:r>
      </w:del>
      <w:del w:id="102" w:author="hasee" w:date="2025-02-18T16:27:35Z">
        <w:r>
          <w:rPr>
            <w:rFonts w:hint="eastAsia" w:ascii="宋体" w:hAnsi="宋体" w:eastAsia="宋体" w:cs="宋体"/>
            <w:color w:val="auto"/>
            <w:sz w:val="24"/>
            <w:szCs w:val="24"/>
            <w:highlight w:val="none"/>
          </w:rPr>
          <w:tab/>
        </w:r>
      </w:del>
      <w:del w:id="103" w:author="hasee" w:date="2025-02-18T16:27:35Z">
        <w:r>
          <w:rPr>
            <w:rFonts w:hint="eastAsia" w:ascii="宋体" w:hAnsi="宋体" w:eastAsia="宋体" w:cs="宋体"/>
            <w:color w:val="auto"/>
            <w:sz w:val="24"/>
            <w:szCs w:val="24"/>
            <w:highlight w:val="none"/>
          </w:rPr>
          <w:tab/>
        </w:r>
      </w:del>
      <w:del w:id="104" w:author="hasee" w:date="2025-02-18T16:27:35Z">
        <w:r>
          <w:rPr>
            <w:rFonts w:hint="eastAsia" w:ascii="宋体" w:hAnsi="宋体" w:eastAsia="宋体" w:cs="宋体"/>
            <w:color w:val="auto"/>
            <w:sz w:val="24"/>
            <w:szCs w:val="24"/>
            <w:highlight w:val="none"/>
          </w:rPr>
          <w:tab/>
        </w:r>
      </w:del>
      <w:del w:id="105" w:author="hasee" w:date="2025-02-18T16:27:35Z">
        <w:r>
          <w:rPr>
            <w:rFonts w:hint="eastAsia" w:ascii="宋体" w:hAnsi="宋体" w:eastAsia="宋体" w:cs="宋体"/>
            <w:color w:val="auto"/>
            <w:sz w:val="24"/>
            <w:szCs w:val="24"/>
            <w:highlight w:val="none"/>
          </w:rPr>
          <w:tab/>
        </w:r>
      </w:del>
      <w:del w:id="106" w:author="hasee" w:date="2025-02-18T16:27:35Z">
        <w:r>
          <w:rPr>
            <w:rFonts w:hint="eastAsia" w:ascii="宋体" w:hAnsi="宋体" w:eastAsia="宋体" w:cs="宋体"/>
            <w:color w:val="auto"/>
            <w:sz w:val="24"/>
            <w:szCs w:val="24"/>
            <w:highlight w:val="none"/>
          </w:rPr>
          <w:tab/>
        </w:r>
      </w:del>
      <w:del w:id="107" w:author="hasee" w:date="2025-02-18T16:27:35Z">
        <w:r>
          <w:rPr>
            <w:rFonts w:hint="eastAsia" w:ascii="宋体" w:hAnsi="宋体" w:eastAsia="宋体" w:cs="宋体"/>
            <w:color w:val="auto"/>
            <w:sz w:val="24"/>
            <w:szCs w:val="24"/>
            <w:highlight w:val="none"/>
          </w:rPr>
          <w:delText xml:space="preserve">      （加盖公章）</w:delText>
        </w:r>
      </w:del>
    </w:p>
    <w:p>
      <w:pPr>
        <w:keepNext w:val="0"/>
        <w:keepLines w:val="0"/>
        <w:pageBreakBefore w:val="0"/>
        <w:kinsoku/>
        <w:wordWrap/>
        <w:overflowPunct/>
        <w:topLinePunct w:val="0"/>
        <w:autoSpaceDE/>
        <w:autoSpaceDN/>
        <w:bidi w:val="0"/>
        <w:snapToGrid/>
        <w:spacing w:beforeAutospacing="0" w:afterAutospacing="0" w:line="360" w:lineRule="auto"/>
        <w:ind w:firstLine="480"/>
        <w:textAlignment w:val="auto"/>
        <w:rPr>
          <w:del w:id="108" w:author="hasee" w:date="2025-02-18T16:27:35Z"/>
          <w:rFonts w:hint="eastAsia" w:ascii="宋体" w:hAnsi="宋体" w:eastAsia="宋体" w:cs="宋体"/>
          <w:color w:val="auto"/>
          <w:sz w:val="24"/>
          <w:szCs w:val="24"/>
          <w:highlight w:val="none"/>
        </w:rPr>
      </w:pPr>
      <w:del w:id="109" w:author="hasee" w:date="2025-02-18T16:27:35Z">
        <w:r>
          <w:rPr>
            <w:rFonts w:hint="eastAsia" w:ascii="宋体" w:hAnsi="宋体" w:eastAsia="宋体" w:cs="宋体"/>
            <w:color w:val="auto"/>
            <w:sz w:val="24"/>
            <w:szCs w:val="24"/>
            <w:highlight w:val="none"/>
          </w:rPr>
          <w:delText>日期：</w:delText>
        </w:r>
      </w:del>
    </w:p>
    <w:p>
      <w:pPr>
        <w:keepNext w:val="0"/>
        <w:keepLines w:val="0"/>
        <w:pageBreakBefore w:val="0"/>
        <w:numPr>
          <w:ilvl w:val="0"/>
          <w:numId w:val="1"/>
        </w:numPr>
        <w:tabs>
          <w:tab w:val="left" w:pos="6300"/>
        </w:tabs>
        <w:kinsoku/>
        <w:wordWrap/>
        <w:overflowPunct/>
        <w:topLinePunct w:val="0"/>
        <w:autoSpaceDE/>
        <w:autoSpaceDN/>
        <w:bidi w:val="0"/>
        <w:snapToGrid/>
        <w:spacing w:beforeAutospacing="0" w:after="0" w:afterAutospacing="0" w:line="360" w:lineRule="auto"/>
        <w:textAlignment w:val="auto"/>
        <w:rPr>
          <w:del w:id="110" w:author="hasee" w:date="2025-02-18T16:27:35Z"/>
          <w:rFonts w:hint="eastAsia" w:ascii="宋体" w:hAnsi="宋体" w:eastAsia="宋体" w:cs="宋体"/>
          <w:color w:val="auto"/>
          <w:sz w:val="24"/>
          <w:szCs w:val="24"/>
          <w:highlight w:val="none"/>
        </w:rPr>
      </w:pPr>
      <w:del w:id="111" w:author="hasee" w:date="2025-02-18T16:27:35Z">
        <w:r>
          <w:rPr>
            <w:rFonts w:hint="eastAsia" w:ascii="宋体" w:hAnsi="宋体" w:eastAsia="宋体" w:cs="宋体"/>
            <w:color w:val="auto"/>
            <w:sz w:val="24"/>
            <w:szCs w:val="24"/>
            <w:highlight w:val="none"/>
          </w:rPr>
          <w:delText>说明：上述证明文件</w:delText>
        </w:r>
      </w:del>
      <w:del w:id="112" w:author="hasee" w:date="2025-02-18T16:27:35Z">
        <w:r>
          <w:rPr>
            <w:rFonts w:hint="eastAsia" w:ascii="宋体" w:hAnsi="宋体" w:eastAsia="宋体" w:cs="宋体"/>
            <w:color w:val="auto"/>
            <w:sz w:val="24"/>
            <w:szCs w:val="24"/>
            <w:highlight w:val="none"/>
            <w:lang w:val="en-US" w:eastAsia="zh-CN"/>
          </w:rPr>
          <w:delText>须</w:delText>
        </w:r>
      </w:del>
      <w:del w:id="113" w:author="hasee" w:date="2025-02-18T16:27:35Z">
        <w:r>
          <w:rPr>
            <w:rFonts w:hint="eastAsia" w:ascii="宋体" w:hAnsi="宋体" w:eastAsia="宋体" w:cs="宋体"/>
            <w:color w:val="auto"/>
            <w:sz w:val="24"/>
            <w:szCs w:val="24"/>
            <w:highlight w:val="none"/>
          </w:rPr>
          <w:delText>附法定代表人、被授权代表身份证复印件（加盖公章）时才能生效。</w:delText>
        </w:r>
      </w:del>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del w:id="114" w:author="hasee" w:date="2025-02-18T16:27:35Z"/>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ind w:firstLine="640"/>
        <w:jc w:val="left"/>
        <w:textAlignment w:val="auto"/>
        <w:rPr>
          <w:del w:id="115" w:author="hasee" w:date="2025-02-18T16:27:35Z"/>
          <w:rFonts w:hint="eastAsia" w:ascii="宋体" w:hAnsi="宋体" w:eastAsia="宋体" w:cs="宋体"/>
          <w:color w:val="auto"/>
          <w:kern w:val="0"/>
          <w:sz w:val="24"/>
          <w:szCs w:val="24"/>
          <w:highlight w:val="none"/>
        </w:rPr>
      </w:pPr>
    </w:p>
    <w:p>
      <w:pPr>
        <w:pStyle w:val="6"/>
        <w:keepNext w:val="0"/>
        <w:keepLines w:val="0"/>
        <w:pageBreakBefore w:val="0"/>
        <w:kinsoku/>
        <w:wordWrap/>
        <w:overflowPunct/>
        <w:topLinePunct w:val="0"/>
        <w:autoSpaceDE/>
        <w:autoSpaceDN/>
        <w:bidi w:val="0"/>
        <w:spacing w:beforeAutospacing="0" w:afterAutospacing="0" w:line="360" w:lineRule="auto"/>
        <w:rPr>
          <w:del w:id="116" w:author="hasee" w:date="2025-02-18T16:27:35Z"/>
          <w:rFonts w:hint="eastAsia" w:ascii="宋体" w:hAnsi="宋体" w:eastAsia="宋体" w:cs="宋体"/>
          <w:color w:val="auto"/>
          <w:kern w:val="0"/>
          <w:sz w:val="24"/>
          <w:szCs w:val="24"/>
          <w:highlight w:val="none"/>
        </w:rPr>
      </w:pPr>
    </w:p>
    <w:p>
      <w:pPr>
        <w:pStyle w:val="2"/>
        <w:keepNext w:val="0"/>
        <w:keepLines w:val="0"/>
        <w:pageBreakBefore w:val="0"/>
        <w:kinsoku/>
        <w:wordWrap/>
        <w:overflowPunct/>
        <w:topLinePunct w:val="0"/>
        <w:autoSpaceDE/>
        <w:autoSpaceDN/>
        <w:bidi w:val="0"/>
        <w:spacing w:beforeAutospacing="0" w:afterAutospacing="0" w:line="360" w:lineRule="auto"/>
        <w:jc w:val="left"/>
        <w:rPr>
          <w:del w:id="117" w:author="hasee" w:date="2025-02-18T16:27:35Z"/>
          <w:rFonts w:hint="default" w:ascii="宋体" w:hAnsi="宋体" w:eastAsia="宋体" w:cs="宋体"/>
          <w:b/>
          <w:bCs/>
          <w:color w:val="auto"/>
          <w:sz w:val="24"/>
          <w:szCs w:val="24"/>
          <w:highlight w:val="none"/>
          <w:lang w:val="en-US" w:eastAsia="zh-CN"/>
        </w:rPr>
      </w:pPr>
      <w:del w:id="118" w:author="hasee" w:date="2025-02-18T16:27:35Z">
        <w:r>
          <w:rPr>
            <w:rFonts w:hint="eastAsia" w:ascii="宋体" w:hAnsi="宋体" w:eastAsia="宋体" w:cs="宋体"/>
            <w:b/>
            <w:bCs/>
            <w:color w:val="auto"/>
            <w:sz w:val="24"/>
            <w:szCs w:val="24"/>
            <w:highlight w:val="none"/>
            <w:lang w:val="en-US" w:eastAsia="zh-CN"/>
          </w:rPr>
          <w:delText>2-3</w:delText>
        </w:r>
      </w:del>
    </w:p>
    <w:p>
      <w:pPr>
        <w:pStyle w:val="2"/>
        <w:keepNext w:val="0"/>
        <w:keepLines w:val="0"/>
        <w:pageBreakBefore w:val="0"/>
        <w:kinsoku/>
        <w:wordWrap/>
        <w:overflowPunct/>
        <w:topLinePunct w:val="0"/>
        <w:autoSpaceDE/>
        <w:autoSpaceDN/>
        <w:bidi w:val="0"/>
        <w:spacing w:beforeAutospacing="0" w:afterAutospacing="0" w:line="360" w:lineRule="auto"/>
        <w:jc w:val="center"/>
        <w:rPr>
          <w:del w:id="119"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del w:id="120" w:author="hasee" w:date="2025-02-18T16:27:35Z"/>
          <w:rFonts w:hint="eastAsia" w:ascii="宋体" w:hAnsi="宋体" w:eastAsia="宋体" w:cs="宋体"/>
          <w:color w:val="auto"/>
          <w:sz w:val="24"/>
          <w:szCs w:val="24"/>
          <w:highlight w:val="none"/>
          <w:lang w:val="en-US" w:eastAsia="zh-CN"/>
        </w:rPr>
      </w:pPr>
      <w:del w:id="121" w:author="hasee" w:date="2025-02-18T16:27:35Z">
        <w:r>
          <w:rPr>
            <w:rFonts w:hint="eastAsia" w:ascii="宋体" w:hAnsi="宋体" w:eastAsia="宋体" w:cs="宋体"/>
            <w:b/>
            <w:bCs/>
            <w:color w:val="auto"/>
            <w:sz w:val="24"/>
            <w:szCs w:val="24"/>
            <w:highlight w:val="none"/>
            <w:lang w:val="en-US" w:eastAsia="zh-CN"/>
          </w:rPr>
          <w:delText>无围标、串标行为承诺书</w:delText>
        </w:r>
      </w:del>
    </w:p>
    <w:p>
      <w:pPr>
        <w:keepNext w:val="0"/>
        <w:keepLines w:val="0"/>
        <w:pageBreakBefore w:val="0"/>
        <w:kinsoku/>
        <w:wordWrap/>
        <w:overflowPunct/>
        <w:topLinePunct w:val="0"/>
        <w:autoSpaceDE/>
        <w:autoSpaceDN/>
        <w:bidi w:val="0"/>
        <w:spacing w:beforeAutospacing="0" w:afterAutospacing="0" w:line="360" w:lineRule="auto"/>
        <w:ind w:firstLine="640"/>
        <w:rPr>
          <w:del w:id="122" w:author="hasee" w:date="2025-02-18T16:27:35Z"/>
          <w:rFonts w:hint="eastAsia" w:ascii="宋体" w:hAnsi="宋体" w:eastAsia="宋体" w:cs="宋体"/>
          <w:color w:val="auto"/>
          <w:sz w:val="24"/>
          <w:szCs w:val="24"/>
          <w:highlight w:val="none"/>
          <w:lang w:val="en-US" w:eastAsia="zh-CN"/>
        </w:rPr>
      </w:pPr>
      <w:del w:id="123" w:author="hasee" w:date="2025-02-18T16:27:35Z">
        <w:r>
          <w:rPr>
            <w:rFonts w:hint="eastAsia" w:ascii="宋体" w:hAnsi="宋体" w:eastAsia="宋体" w:cs="宋体"/>
            <w:color w:val="auto"/>
            <w:sz w:val="24"/>
            <w:szCs w:val="24"/>
            <w:highlight w:val="none"/>
            <w:lang w:val="en-US" w:eastAsia="zh-CN"/>
          </w:rPr>
          <w:delText>本公司郑重承诺：我公司自觉遵守《中华人民共和国政府采购法》和《中华人民共和国政府采购法实施条例》的有关规定，我公司在参加本次项目（项目名称：XXXXXXX）采购活动中，无以下围标、串标行为：</w:delText>
        </w:r>
      </w:del>
    </w:p>
    <w:p>
      <w:pPr>
        <w:pStyle w:val="2"/>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del w:id="124" w:author="hasee" w:date="2025-02-18T16:27:35Z"/>
          <w:rFonts w:hint="eastAsia" w:ascii="宋体" w:hAnsi="宋体" w:eastAsia="宋体" w:cs="宋体"/>
          <w:color w:val="auto"/>
          <w:sz w:val="24"/>
          <w:szCs w:val="24"/>
          <w:highlight w:val="none"/>
          <w:lang w:val="en-US" w:eastAsia="zh-CN"/>
        </w:rPr>
      </w:pPr>
      <w:del w:id="125" w:author="hasee" w:date="2025-02-18T16:27:35Z">
        <w:r>
          <w:rPr>
            <w:rFonts w:hint="eastAsia" w:ascii="宋体" w:hAnsi="宋体" w:eastAsia="宋体" w:cs="宋体"/>
            <w:color w:val="auto"/>
            <w:sz w:val="24"/>
            <w:szCs w:val="24"/>
            <w:highlight w:val="none"/>
            <w:lang w:val="en-US" w:eastAsia="zh-CN"/>
          </w:rPr>
          <w:delText>1.不同供应商的投标文件由同一单位或者个人编制；</w:delText>
        </w:r>
      </w:del>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del w:id="126" w:author="hasee" w:date="2025-02-18T16:27:35Z"/>
          <w:rFonts w:hint="eastAsia" w:ascii="宋体" w:hAnsi="宋体" w:eastAsia="宋体" w:cs="宋体"/>
          <w:color w:val="auto"/>
          <w:sz w:val="24"/>
          <w:szCs w:val="24"/>
          <w:highlight w:val="none"/>
          <w:lang w:val="en-US" w:eastAsia="zh-CN"/>
        </w:rPr>
      </w:pPr>
      <w:del w:id="127" w:author="hasee" w:date="2025-02-18T16:27:35Z">
        <w:r>
          <w:rPr>
            <w:rFonts w:hint="eastAsia" w:ascii="宋体" w:hAnsi="宋体" w:eastAsia="宋体" w:cs="宋体"/>
            <w:color w:val="auto"/>
            <w:sz w:val="24"/>
            <w:szCs w:val="24"/>
            <w:highlight w:val="none"/>
            <w:lang w:val="en-US" w:eastAsia="zh-CN"/>
          </w:rPr>
          <w:delText>2.不同供应商委托同一单位或者个人办理投标事宜；</w:delText>
        </w:r>
      </w:del>
    </w:p>
    <w:p>
      <w:pPr>
        <w:pStyle w:val="2"/>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del w:id="128" w:author="hasee" w:date="2025-02-18T16:27:35Z"/>
          <w:rFonts w:hint="eastAsia" w:ascii="宋体" w:hAnsi="宋体" w:eastAsia="宋体" w:cs="宋体"/>
          <w:color w:val="auto"/>
          <w:sz w:val="24"/>
          <w:szCs w:val="24"/>
          <w:highlight w:val="none"/>
          <w:lang w:val="en-US" w:eastAsia="zh-CN"/>
        </w:rPr>
      </w:pPr>
      <w:del w:id="129" w:author="hasee" w:date="2025-02-18T16:27:35Z">
        <w:r>
          <w:rPr>
            <w:rFonts w:hint="eastAsia" w:ascii="宋体" w:hAnsi="宋体" w:eastAsia="宋体" w:cs="宋体"/>
            <w:color w:val="auto"/>
            <w:sz w:val="24"/>
            <w:szCs w:val="24"/>
            <w:highlight w:val="none"/>
            <w:lang w:val="en-US" w:eastAsia="zh-CN"/>
          </w:rPr>
          <w:delText>3.不同供应商的投标文件载明的项目管理成员或者联系人员为同一人；</w:delText>
        </w:r>
      </w:del>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del w:id="130" w:author="hasee" w:date="2025-02-18T16:27:35Z"/>
          <w:rFonts w:hint="eastAsia" w:ascii="宋体" w:hAnsi="宋体" w:eastAsia="宋体" w:cs="宋体"/>
          <w:color w:val="auto"/>
          <w:sz w:val="24"/>
          <w:szCs w:val="24"/>
          <w:highlight w:val="none"/>
          <w:lang w:val="en-US" w:eastAsia="zh-CN"/>
        </w:rPr>
      </w:pPr>
      <w:del w:id="131" w:author="hasee" w:date="2025-02-18T16:27:35Z">
        <w:r>
          <w:rPr>
            <w:rFonts w:hint="eastAsia" w:ascii="宋体" w:hAnsi="宋体" w:eastAsia="宋体" w:cs="宋体"/>
            <w:color w:val="auto"/>
            <w:sz w:val="24"/>
            <w:szCs w:val="24"/>
            <w:highlight w:val="none"/>
            <w:lang w:val="en-US" w:eastAsia="zh-CN"/>
          </w:rPr>
          <w:delText>4.不同供应商的投标文件异常一致或者投标报价呈规律性差异；</w:delText>
        </w:r>
      </w:del>
    </w:p>
    <w:p>
      <w:pPr>
        <w:pStyle w:val="2"/>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del w:id="132" w:author="hasee" w:date="2025-02-18T16:27:35Z"/>
          <w:rFonts w:hint="eastAsia" w:ascii="宋体" w:hAnsi="宋体" w:eastAsia="宋体" w:cs="宋体"/>
          <w:color w:val="auto"/>
          <w:sz w:val="24"/>
          <w:szCs w:val="24"/>
          <w:highlight w:val="none"/>
          <w:lang w:val="en-US" w:eastAsia="zh-CN"/>
        </w:rPr>
      </w:pPr>
      <w:del w:id="133" w:author="hasee" w:date="2025-02-18T16:27:35Z">
        <w:r>
          <w:rPr>
            <w:rFonts w:hint="eastAsia" w:ascii="宋体" w:hAnsi="宋体" w:eastAsia="宋体" w:cs="宋体"/>
            <w:color w:val="auto"/>
            <w:sz w:val="24"/>
            <w:szCs w:val="24"/>
            <w:highlight w:val="none"/>
            <w:lang w:val="en-US" w:eastAsia="zh-CN"/>
          </w:rPr>
          <w:delText>5.不同供应商的投标文件相互混装；</w:delText>
        </w:r>
      </w:del>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del w:id="134" w:author="hasee" w:date="2025-02-18T16:27:35Z"/>
          <w:rFonts w:hint="eastAsia" w:ascii="宋体" w:hAnsi="宋体" w:eastAsia="宋体" w:cs="宋体"/>
          <w:color w:val="auto"/>
          <w:sz w:val="24"/>
          <w:szCs w:val="24"/>
          <w:highlight w:val="none"/>
          <w:lang w:val="en-US" w:eastAsia="zh-CN"/>
        </w:rPr>
      </w:pPr>
      <w:del w:id="135" w:author="hasee" w:date="2025-02-18T16:27:35Z">
        <w:r>
          <w:rPr>
            <w:rFonts w:hint="eastAsia" w:ascii="宋体" w:hAnsi="宋体" w:eastAsia="宋体" w:cs="宋体"/>
            <w:color w:val="auto"/>
            <w:sz w:val="24"/>
            <w:szCs w:val="24"/>
            <w:highlight w:val="none"/>
            <w:lang w:val="en-US" w:eastAsia="zh-CN"/>
          </w:rPr>
          <w:delText>6.不同供应商的投标保证金从同一单位或者个人的账户转出；</w:delText>
        </w:r>
      </w:del>
    </w:p>
    <w:p>
      <w:pPr>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del w:id="136" w:author="hasee" w:date="2025-02-18T16:27:35Z"/>
          <w:rFonts w:hint="eastAsia" w:ascii="宋体" w:hAnsi="宋体" w:eastAsia="宋体" w:cs="宋体"/>
          <w:color w:val="auto"/>
          <w:sz w:val="24"/>
          <w:szCs w:val="24"/>
          <w:highlight w:val="none"/>
          <w:lang w:val="en-US" w:eastAsia="zh-CN"/>
        </w:rPr>
      </w:pPr>
      <w:del w:id="137" w:author="hasee" w:date="2025-02-18T16:27:35Z">
        <w:r>
          <w:rPr>
            <w:rFonts w:hint="eastAsia" w:ascii="宋体" w:hAnsi="宋体" w:eastAsia="宋体" w:cs="宋体"/>
            <w:color w:val="auto"/>
            <w:sz w:val="24"/>
            <w:szCs w:val="24"/>
            <w:highlight w:val="none"/>
            <w:lang w:val="en-US" w:eastAsia="zh-CN"/>
          </w:rPr>
          <w:delText>7.不同供应商的董事、监事、高管、单位负责人为同一人或者存在控股、管理关系的不同单位参加同一采购项目；</w:delText>
        </w:r>
      </w:del>
    </w:p>
    <w:p>
      <w:pPr>
        <w:pStyle w:val="2"/>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rPr>
          <w:del w:id="138" w:author="hasee" w:date="2025-02-18T16:27:35Z"/>
          <w:rFonts w:hint="eastAsia" w:ascii="宋体" w:hAnsi="宋体" w:eastAsia="宋体" w:cs="宋体"/>
          <w:color w:val="auto"/>
          <w:sz w:val="24"/>
          <w:szCs w:val="24"/>
          <w:highlight w:val="none"/>
          <w:lang w:val="en-US" w:eastAsia="zh-CN"/>
        </w:rPr>
      </w:pPr>
      <w:del w:id="139" w:author="hasee" w:date="2025-02-18T16:27:35Z">
        <w:r>
          <w:rPr>
            <w:rFonts w:hint="eastAsia" w:ascii="宋体" w:hAnsi="宋体" w:eastAsia="宋体" w:cs="宋体"/>
            <w:color w:val="auto"/>
            <w:sz w:val="24"/>
            <w:szCs w:val="24"/>
            <w:highlight w:val="none"/>
            <w:lang w:val="en-US" w:eastAsia="zh-CN"/>
          </w:rPr>
          <w:delText>8.供应商之间事先约定由某一特定供应商中标、成交；</w:delText>
        </w:r>
      </w:del>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rPr>
          <w:del w:id="140" w:author="hasee" w:date="2025-02-18T16:27:35Z"/>
          <w:rFonts w:hint="eastAsia" w:ascii="宋体" w:hAnsi="宋体" w:eastAsia="宋体" w:cs="宋体"/>
          <w:color w:val="auto"/>
          <w:sz w:val="24"/>
          <w:szCs w:val="24"/>
          <w:highlight w:val="none"/>
          <w:lang w:val="en-US" w:eastAsia="zh-CN"/>
        </w:rPr>
      </w:pPr>
      <w:del w:id="141" w:author="hasee" w:date="2025-02-18T16:27:35Z">
        <w:r>
          <w:rPr>
            <w:rFonts w:hint="eastAsia" w:ascii="宋体" w:hAnsi="宋体" w:eastAsia="宋体" w:cs="宋体"/>
            <w:color w:val="auto"/>
            <w:sz w:val="24"/>
            <w:szCs w:val="24"/>
            <w:highlight w:val="none"/>
            <w:lang w:val="en-US" w:eastAsia="zh-CN"/>
          </w:rPr>
          <w:delText>9.供应商之间商定部分供应商放弃参加采购活动或者放弃中标、成交；</w:delText>
        </w:r>
      </w:del>
    </w:p>
    <w:p>
      <w:pPr>
        <w:pStyle w:val="2"/>
        <w:keepNext w:val="0"/>
        <w:keepLines w:val="0"/>
        <w:pageBreakBefore w:val="0"/>
        <w:widowControl w:val="0"/>
        <w:numPr>
          <w:ilvl w:val="0"/>
          <w:numId w:val="2"/>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del w:id="142" w:author="hasee" w:date="2025-02-18T16:27:35Z"/>
          <w:rFonts w:hint="eastAsia" w:ascii="宋体" w:hAnsi="宋体" w:eastAsia="宋体" w:cs="宋体"/>
          <w:color w:val="auto"/>
          <w:sz w:val="24"/>
          <w:szCs w:val="24"/>
          <w:highlight w:val="none"/>
          <w:lang w:val="en-US" w:eastAsia="zh-CN"/>
        </w:rPr>
      </w:pPr>
      <w:del w:id="143" w:author="hasee" w:date="2025-02-18T16:27:35Z">
        <w:r>
          <w:rPr>
            <w:rFonts w:hint="eastAsia" w:ascii="宋体" w:hAnsi="宋体" w:eastAsia="宋体" w:cs="宋体"/>
            <w:color w:val="auto"/>
            <w:sz w:val="24"/>
            <w:szCs w:val="24"/>
            <w:highlight w:val="none"/>
            <w:lang w:val="en-US" w:eastAsia="zh-CN"/>
          </w:rPr>
          <w:delText>10.法律法规界定的其他围标串标行为。</w:delText>
        </w:r>
      </w:del>
    </w:p>
    <w:p>
      <w:pPr>
        <w:keepNext w:val="0"/>
        <w:keepLines w:val="0"/>
        <w:pageBreakBefore w:val="0"/>
        <w:numPr>
          <w:ilvl w:val="0"/>
          <w:numId w:val="2"/>
        </w:numPr>
        <w:kinsoku/>
        <w:wordWrap/>
        <w:overflowPunct/>
        <w:topLinePunct w:val="0"/>
        <w:autoSpaceDE/>
        <w:autoSpaceDN/>
        <w:bidi w:val="0"/>
        <w:spacing w:beforeAutospacing="0" w:afterAutospacing="0" w:line="360" w:lineRule="auto"/>
        <w:ind w:left="420" w:leftChars="0" w:hanging="420" w:firstLineChars="0"/>
        <w:rPr>
          <w:del w:id="144" w:author="hasee" w:date="2025-02-18T16:27:35Z"/>
          <w:rFonts w:hint="eastAsia" w:ascii="宋体" w:hAnsi="宋体" w:eastAsia="宋体" w:cs="宋体"/>
          <w:color w:val="auto"/>
          <w:sz w:val="24"/>
          <w:szCs w:val="24"/>
          <w:highlight w:val="none"/>
          <w:lang w:val="en-US" w:eastAsia="zh-CN"/>
        </w:rPr>
      </w:pPr>
      <w:del w:id="145" w:author="hasee" w:date="2025-02-18T16:27:35Z">
        <w:r>
          <w:rPr>
            <w:rFonts w:hint="eastAsia" w:ascii="宋体" w:hAnsi="宋体" w:eastAsia="宋体" w:cs="宋体"/>
            <w:color w:val="auto"/>
            <w:sz w:val="24"/>
            <w:szCs w:val="24"/>
            <w:highlight w:val="none"/>
            <w:lang w:val="en-US" w:eastAsia="zh-CN"/>
          </w:rPr>
          <w:delText>我公司承诺在本项目采购活动中，与采购人不存在关联关系，与其他投标单位不存在关联关系。如被查实在本项目采购活动中存在围标、串标的，本公司将承担法律责任，接受相应的法律法规处罚。</w:delText>
        </w:r>
      </w:del>
    </w:p>
    <w:p>
      <w:pPr>
        <w:pStyle w:val="2"/>
        <w:keepNext w:val="0"/>
        <w:keepLines w:val="0"/>
        <w:pageBreakBefore w:val="0"/>
        <w:kinsoku/>
        <w:wordWrap/>
        <w:overflowPunct/>
        <w:topLinePunct w:val="0"/>
        <w:autoSpaceDE/>
        <w:autoSpaceDN/>
        <w:bidi w:val="0"/>
        <w:spacing w:beforeAutospacing="0" w:afterAutospacing="0" w:line="360" w:lineRule="auto"/>
        <w:rPr>
          <w:del w:id="146" w:author="hasee" w:date="2025-02-18T16:27:35Z"/>
          <w:rFonts w:hint="eastAsia" w:ascii="宋体" w:hAnsi="宋体" w:eastAsia="宋体" w:cs="宋体"/>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del w:id="147" w:author="hasee" w:date="2025-02-18T16:27:35Z"/>
          <w:rFonts w:hint="eastAsia" w:ascii="宋体" w:hAnsi="宋体" w:eastAsia="宋体" w:cs="宋体"/>
          <w:color w:val="auto"/>
          <w:sz w:val="24"/>
          <w:szCs w:val="24"/>
          <w:highlight w:val="none"/>
          <w:lang w:val="en-US" w:eastAsia="zh-CN"/>
        </w:rPr>
      </w:pPr>
      <w:del w:id="148" w:author="hasee" w:date="2025-02-18T16:27:35Z">
        <w:r>
          <w:rPr>
            <w:rFonts w:hint="eastAsia" w:ascii="宋体" w:hAnsi="宋体" w:eastAsia="宋体" w:cs="宋体"/>
            <w:color w:val="auto"/>
            <w:sz w:val="24"/>
            <w:szCs w:val="24"/>
            <w:highlight w:val="none"/>
            <w:lang w:val="en-US" w:eastAsia="zh-CN"/>
          </w:rPr>
          <w:delText>投标供应商法人代表或委托代理人（承诺人） ：</w:delText>
        </w:r>
      </w:del>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del w:id="149" w:author="hasee" w:date="2025-02-18T16:27:35Z"/>
          <w:rFonts w:hint="eastAsia" w:ascii="宋体" w:hAnsi="宋体" w:eastAsia="宋体" w:cs="宋体"/>
          <w:color w:val="auto"/>
          <w:sz w:val="24"/>
          <w:szCs w:val="24"/>
          <w:highlight w:val="none"/>
          <w:lang w:val="en-US" w:eastAsia="zh-CN"/>
        </w:rPr>
      </w:pPr>
      <w:del w:id="150" w:author="hasee" w:date="2025-02-18T16:27:35Z">
        <w:r>
          <w:rPr>
            <w:rFonts w:hint="eastAsia" w:ascii="宋体" w:hAnsi="宋体" w:eastAsia="宋体" w:cs="宋体"/>
            <w:color w:val="auto"/>
            <w:sz w:val="24"/>
            <w:szCs w:val="24"/>
            <w:highlight w:val="none"/>
            <w:lang w:val="en-US" w:eastAsia="zh-CN"/>
          </w:rPr>
          <w:delText xml:space="preserve">投标供应商：（公章）  </w:delText>
        </w:r>
      </w:del>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del w:id="151" w:author="hasee" w:date="2025-02-18T16:27:35Z"/>
          <w:rFonts w:hint="eastAsia" w:ascii="宋体" w:hAnsi="宋体" w:eastAsia="宋体" w:cs="宋体"/>
          <w:color w:val="auto"/>
          <w:sz w:val="24"/>
          <w:szCs w:val="24"/>
          <w:highlight w:val="none"/>
          <w:lang w:val="en-US" w:eastAsia="zh-CN"/>
        </w:rPr>
      </w:pPr>
      <w:del w:id="152" w:author="hasee" w:date="2025-02-18T16:27:35Z">
        <w:r>
          <w:rPr>
            <w:rFonts w:hint="eastAsia" w:ascii="宋体" w:hAnsi="宋体" w:eastAsia="宋体" w:cs="宋体"/>
            <w:color w:val="auto"/>
            <w:sz w:val="24"/>
            <w:szCs w:val="24"/>
            <w:highlight w:val="none"/>
            <w:lang w:val="en-US" w:eastAsia="zh-CN"/>
          </w:rPr>
          <w:delText>日期：   年    月    日</w:delText>
        </w:r>
      </w:del>
    </w:p>
    <w:p>
      <w:pPr>
        <w:keepNext w:val="0"/>
        <w:keepLines w:val="0"/>
        <w:pageBreakBefore w:val="0"/>
        <w:kinsoku/>
        <w:wordWrap/>
        <w:overflowPunct/>
        <w:topLinePunct w:val="0"/>
        <w:autoSpaceDE/>
        <w:autoSpaceDN/>
        <w:bidi w:val="0"/>
        <w:spacing w:beforeAutospacing="0" w:afterAutospacing="0" w:line="360" w:lineRule="auto"/>
        <w:rPr>
          <w:del w:id="153" w:author="hasee" w:date="2025-02-18T16:27:35Z"/>
          <w:rFonts w:hint="eastAsia" w:ascii="宋体" w:hAnsi="宋体" w:eastAsia="宋体" w:cs="宋体"/>
          <w:b/>
          <w:bCs/>
          <w:color w:val="auto"/>
          <w:sz w:val="24"/>
          <w:szCs w:val="24"/>
          <w:highlight w:val="none"/>
        </w:rPr>
      </w:pPr>
    </w:p>
    <w:p>
      <w:pPr>
        <w:pStyle w:val="6"/>
        <w:rPr>
          <w:del w:id="154" w:author="hasee" w:date="2025-02-18T16:27:35Z"/>
          <w:rFonts w:hint="eastAsia" w:ascii="宋体" w:hAnsi="宋体" w:eastAsia="宋体" w:cs="宋体"/>
          <w:b/>
          <w:bCs/>
          <w:color w:val="auto"/>
          <w:sz w:val="24"/>
          <w:szCs w:val="24"/>
          <w:highlight w:val="none"/>
        </w:rPr>
      </w:pPr>
    </w:p>
    <w:p>
      <w:pPr>
        <w:pStyle w:val="6"/>
        <w:rPr>
          <w:del w:id="155" w:author="hasee" w:date="2025-02-18T16:27:35Z"/>
          <w:rFonts w:hint="eastAsia" w:ascii="宋体" w:hAnsi="宋体" w:eastAsia="宋体" w:cs="宋体"/>
          <w:b/>
          <w:bCs/>
          <w:color w:val="auto"/>
          <w:sz w:val="24"/>
          <w:szCs w:val="24"/>
          <w:highlight w:val="none"/>
        </w:rPr>
      </w:pPr>
    </w:p>
    <w:p>
      <w:pPr>
        <w:pStyle w:val="6"/>
        <w:rPr>
          <w:del w:id="156" w:author="hasee" w:date="2025-02-18T16:27:35Z"/>
          <w:rFonts w:hint="eastAsia" w:ascii="宋体" w:hAnsi="宋体" w:eastAsia="宋体" w:cs="宋体"/>
          <w:b/>
          <w:bCs/>
          <w:color w:val="auto"/>
          <w:sz w:val="24"/>
          <w:szCs w:val="24"/>
          <w:highlight w:val="none"/>
        </w:rPr>
      </w:pPr>
    </w:p>
    <w:p>
      <w:pPr>
        <w:pStyle w:val="6"/>
        <w:rPr>
          <w:del w:id="157" w:author="hasee" w:date="2025-02-18T16:27:35Z"/>
          <w:rFonts w:hint="eastAsia" w:ascii="宋体" w:hAnsi="宋体" w:eastAsia="宋体" w:cs="宋体"/>
          <w:b/>
          <w:bCs/>
          <w:color w:val="auto"/>
          <w:sz w:val="24"/>
          <w:szCs w:val="24"/>
          <w:highlight w:val="none"/>
        </w:rPr>
      </w:pPr>
    </w:p>
    <w:p>
      <w:pPr>
        <w:pStyle w:val="6"/>
        <w:rPr>
          <w:del w:id="158" w:author="hasee" w:date="2025-02-18T16:27:35Z"/>
          <w:rFonts w:hint="eastAsia" w:ascii="宋体" w:hAnsi="宋体" w:eastAsia="宋体" w:cs="宋体"/>
          <w:b/>
          <w:bCs/>
          <w:color w:val="auto"/>
          <w:sz w:val="24"/>
          <w:szCs w:val="24"/>
          <w:highlight w:val="none"/>
        </w:rPr>
      </w:pPr>
    </w:p>
    <w:p>
      <w:pPr>
        <w:pStyle w:val="6"/>
        <w:rPr>
          <w:del w:id="159" w:author="hasee" w:date="2025-02-18T16:27:35Z"/>
          <w:rFonts w:hint="eastAsia" w:ascii="宋体" w:hAnsi="宋体" w:eastAsia="宋体" w:cs="宋体"/>
          <w:b/>
          <w:bCs/>
          <w:color w:val="auto"/>
          <w:sz w:val="24"/>
          <w:szCs w:val="24"/>
          <w:highlight w:val="none"/>
        </w:rPr>
      </w:pPr>
    </w:p>
    <w:p>
      <w:pPr>
        <w:pStyle w:val="6"/>
        <w:ind w:left="0" w:leftChars="0" w:firstLine="0" w:firstLineChars="0"/>
        <w:rPr>
          <w:del w:id="160" w:author="hasee" w:date="2025-02-18T16:27:35Z"/>
          <w:rFonts w:hint="default" w:ascii="宋体" w:hAnsi="宋体" w:eastAsia="宋体" w:cs="宋体"/>
          <w:b/>
          <w:bCs/>
          <w:color w:val="auto"/>
          <w:sz w:val="24"/>
          <w:szCs w:val="24"/>
          <w:highlight w:val="none"/>
          <w:lang w:val="en-US" w:eastAsia="zh-CN"/>
        </w:rPr>
      </w:pPr>
      <w:del w:id="161" w:author="hasee" w:date="2025-02-18T16:27:35Z">
        <w:r>
          <w:rPr>
            <w:rFonts w:hint="eastAsia" w:ascii="宋体" w:hAnsi="宋体" w:eastAsia="宋体" w:cs="宋体"/>
            <w:b/>
            <w:bCs/>
            <w:color w:val="auto"/>
            <w:sz w:val="24"/>
            <w:szCs w:val="24"/>
            <w:highlight w:val="none"/>
            <w:lang w:val="en-US" w:eastAsia="zh-CN"/>
          </w:rPr>
          <w:delText>2-4</w:delText>
        </w:r>
      </w:del>
    </w:p>
    <w:p>
      <w:pPr>
        <w:pStyle w:val="14"/>
        <w:snapToGrid w:val="0"/>
        <w:spacing w:beforeLines="100" w:afterLines="100" w:line="240" w:lineRule="auto"/>
        <w:ind w:firstLine="0" w:firstLineChars="0"/>
        <w:jc w:val="center"/>
        <w:rPr>
          <w:del w:id="162" w:author="hasee" w:date="2025-02-18T16:27:35Z"/>
          <w:rFonts w:hint="eastAsia" w:ascii="宋体" w:hAnsi="宋体" w:eastAsia="宋体" w:cs="宋体"/>
          <w:color w:val="auto"/>
          <w:sz w:val="24"/>
          <w:szCs w:val="24"/>
          <w:highlight w:val="none"/>
        </w:rPr>
      </w:pPr>
      <w:del w:id="163" w:author="hasee" w:date="2025-02-18T16:27:35Z">
        <w:r>
          <w:rPr>
            <w:rFonts w:hint="eastAsia" w:ascii="宋体" w:hAnsi="宋体" w:eastAsia="宋体" w:cs="宋体"/>
            <w:color w:val="auto"/>
            <w:sz w:val="24"/>
            <w:szCs w:val="24"/>
            <w:highlight w:val="none"/>
          </w:rPr>
          <w:delText>良好的商业信誉和健全的财务会计制度的承诺函</w:delText>
        </w:r>
      </w:del>
    </w:p>
    <w:p>
      <w:pPr>
        <w:snapToGrid w:val="0"/>
        <w:spacing w:line="360" w:lineRule="auto"/>
        <w:rPr>
          <w:del w:id="164" w:author="hasee" w:date="2025-02-18T16:27:35Z"/>
          <w:rFonts w:hint="eastAsia" w:ascii="宋体" w:hAnsi="宋体" w:eastAsia="宋体" w:cs="宋体"/>
          <w:color w:val="auto"/>
          <w:sz w:val="24"/>
          <w:szCs w:val="24"/>
          <w:highlight w:val="none"/>
        </w:rPr>
      </w:pPr>
      <w:del w:id="165" w:author="hasee" w:date="2025-02-18T16:27:35Z">
        <w:r>
          <w:rPr>
            <w:rFonts w:hint="eastAsia" w:ascii="宋体" w:hAnsi="宋体" w:eastAsia="宋体" w:cs="宋体"/>
            <w:color w:val="auto"/>
            <w:sz w:val="24"/>
            <w:szCs w:val="24"/>
            <w:highlight w:val="none"/>
          </w:rPr>
          <w:delText>四川省妇幼保健院：</w:delText>
        </w:r>
      </w:del>
    </w:p>
    <w:p>
      <w:pPr>
        <w:snapToGrid w:val="0"/>
        <w:spacing w:afterLines="50" w:line="360" w:lineRule="auto"/>
        <w:ind w:firstLine="480" w:firstLineChars="200"/>
        <w:rPr>
          <w:del w:id="166" w:author="hasee" w:date="2025-02-18T16:27:35Z"/>
          <w:rFonts w:hint="eastAsia" w:ascii="宋体" w:hAnsi="宋体" w:eastAsia="宋体" w:cs="宋体"/>
          <w:color w:val="auto"/>
          <w:sz w:val="24"/>
          <w:szCs w:val="24"/>
          <w:highlight w:val="none"/>
        </w:rPr>
      </w:pPr>
      <w:del w:id="167" w:author="hasee" w:date="2025-02-18T16:27:35Z">
        <w:r>
          <w:rPr>
            <w:rFonts w:hint="eastAsia" w:ascii="宋体" w:hAnsi="宋体" w:eastAsia="宋体" w:cs="宋体"/>
            <w:color w:val="auto"/>
            <w:sz w:val="24"/>
            <w:szCs w:val="24"/>
            <w:highlight w:val="none"/>
          </w:rPr>
          <w:delText>本投标人</w:delText>
        </w:r>
      </w:del>
      <w:del w:id="168" w:author="hasee" w:date="2025-02-18T16:27:35Z">
        <w:r>
          <w:rPr>
            <w:rFonts w:hint="eastAsia" w:ascii="宋体" w:hAnsi="宋体" w:eastAsia="宋体" w:cs="宋体"/>
            <w:color w:val="auto"/>
            <w:sz w:val="24"/>
            <w:szCs w:val="24"/>
            <w:highlight w:val="none"/>
            <w:u w:val="single"/>
          </w:rPr>
          <w:delText xml:space="preserve">      （投标人全称）        </w:delText>
        </w:r>
      </w:del>
      <w:del w:id="169" w:author="hasee" w:date="2025-02-18T16:27:35Z">
        <w:r>
          <w:rPr>
            <w:rFonts w:hint="eastAsia" w:ascii="宋体" w:hAnsi="宋体" w:eastAsia="宋体" w:cs="宋体"/>
            <w:color w:val="auto"/>
            <w:sz w:val="24"/>
            <w:szCs w:val="24"/>
            <w:highlight w:val="none"/>
          </w:rPr>
          <w:delText>参加</w:delText>
        </w:r>
      </w:del>
      <w:del w:id="170" w:author="hasee" w:date="2025-02-18T16:27:35Z">
        <w:r>
          <w:rPr>
            <w:rFonts w:hint="eastAsia" w:ascii="宋体" w:hAnsi="宋体" w:eastAsia="宋体" w:cs="宋体"/>
            <w:color w:val="auto"/>
            <w:sz w:val="24"/>
            <w:szCs w:val="24"/>
            <w:highlight w:val="none"/>
            <w:u w:val="single"/>
          </w:rPr>
          <w:delText xml:space="preserve">   （项目名称）   </w:delText>
        </w:r>
      </w:del>
      <w:del w:id="171" w:author="hasee" w:date="2025-02-18T16:27:35Z">
        <w:r>
          <w:rPr>
            <w:rFonts w:hint="eastAsia" w:ascii="宋体" w:hAnsi="宋体" w:eastAsia="宋体" w:cs="宋体"/>
            <w:color w:val="auto"/>
            <w:sz w:val="24"/>
            <w:szCs w:val="24"/>
            <w:highlight w:val="none"/>
          </w:rPr>
          <w:delText>（项目编号：</w:delText>
        </w:r>
      </w:del>
      <w:del w:id="172" w:author="hasee" w:date="2025-02-18T16:27:35Z">
        <w:r>
          <w:rPr>
            <w:rFonts w:hint="eastAsia" w:ascii="宋体" w:hAnsi="宋体" w:eastAsia="宋体" w:cs="宋体"/>
            <w:color w:val="auto"/>
            <w:sz w:val="24"/>
            <w:szCs w:val="24"/>
            <w:highlight w:val="none"/>
            <w:u w:val="single"/>
          </w:rPr>
          <w:delText xml:space="preserve">            </w:delText>
        </w:r>
      </w:del>
      <w:del w:id="173" w:author="hasee" w:date="2025-02-18T16:27:35Z">
        <w:r>
          <w:rPr>
            <w:rFonts w:hint="eastAsia" w:ascii="宋体" w:hAnsi="宋体" w:eastAsia="宋体" w:cs="宋体"/>
            <w:color w:val="auto"/>
            <w:sz w:val="24"/>
            <w:szCs w:val="24"/>
            <w:highlight w:val="none"/>
          </w:rPr>
          <w:delText>）的磋商活动，现郑重承诺：</w:delText>
        </w:r>
      </w:del>
    </w:p>
    <w:p>
      <w:pPr>
        <w:snapToGrid w:val="0"/>
        <w:spacing w:line="360" w:lineRule="auto"/>
        <w:ind w:firstLine="480" w:firstLineChars="200"/>
        <w:rPr>
          <w:del w:id="174" w:author="hasee" w:date="2025-02-18T16:27:35Z"/>
          <w:rFonts w:hint="eastAsia" w:ascii="宋体" w:hAnsi="宋体" w:eastAsia="宋体" w:cs="宋体"/>
          <w:color w:val="auto"/>
          <w:sz w:val="24"/>
          <w:szCs w:val="24"/>
          <w:highlight w:val="none"/>
        </w:rPr>
      </w:pPr>
      <w:del w:id="175" w:author="hasee" w:date="2025-02-18T16:27:35Z">
        <w:r>
          <w:rPr>
            <w:rFonts w:hint="eastAsia" w:ascii="宋体" w:hAnsi="宋体" w:eastAsia="宋体" w:cs="宋体"/>
            <w:color w:val="auto"/>
            <w:sz w:val="24"/>
            <w:szCs w:val="24"/>
            <w:highlight w:val="none"/>
          </w:rPr>
          <w:delText>本投标人具有良好的商业信誉和健全的财务会计制度。</w:delText>
        </w:r>
      </w:del>
    </w:p>
    <w:p>
      <w:pPr>
        <w:snapToGrid w:val="0"/>
        <w:spacing w:line="360" w:lineRule="auto"/>
        <w:ind w:firstLine="480" w:firstLineChars="200"/>
        <w:rPr>
          <w:del w:id="176" w:author="hasee" w:date="2025-02-18T16:27:35Z"/>
          <w:rFonts w:hint="eastAsia" w:ascii="宋体" w:hAnsi="宋体" w:eastAsia="宋体" w:cs="宋体"/>
          <w:color w:val="auto"/>
          <w:sz w:val="24"/>
          <w:szCs w:val="24"/>
          <w:highlight w:val="none"/>
        </w:rPr>
      </w:pPr>
      <w:del w:id="177" w:author="hasee" w:date="2025-02-18T16:27:35Z">
        <w:r>
          <w:rPr>
            <w:rFonts w:hint="eastAsia" w:ascii="宋体" w:hAnsi="宋体" w:eastAsia="宋体" w:cs="宋体"/>
            <w:color w:val="auto"/>
            <w:sz w:val="24"/>
            <w:szCs w:val="24"/>
            <w:highlight w:val="none"/>
          </w:rPr>
          <w:delText>本投标人对上述承诺的内容事项真实性负责，如经查实上述承诺的内容事项存在虚假，本投标人愿意接受以提供虚假材料谋取中标追究法律责任。</w:delText>
        </w:r>
      </w:del>
    </w:p>
    <w:p>
      <w:pPr>
        <w:snapToGrid w:val="0"/>
        <w:spacing w:line="360" w:lineRule="auto"/>
        <w:ind w:firstLine="480" w:firstLineChars="200"/>
        <w:rPr>
          <w:del w:id="178" w:author="hasee" w:date="2025-02-18T16:27:35Z"/>
          <w:rFonts w:hint="eastAsia" w:ascii="宋体" w:hAnsi="宋体" w:eastAsia="宋体" w:cs="宋体"/>
          <w:color w:val="auto"/>
          <w:sz w:val="24"/>
          <w:szCs w:val="24"/>
          <w:highlight w:val="none"/>
        </w:rPr>
      </w:pPr>
      <w:del w:id="179" w:author="hasee" w:date="2025-02-18T16:27:35Z">
        <w:r>
          <w:rPr>
            <w:rFonts w:hint="eastAsia" w:ascii="宋体" w:hAnsi="宋体" w:eastAsia="宋体" w:cs="宋体"/>
            <w:color w:val="auto"/>
            <w:sz w:val="24"/>
            <w:szCs w:val="24"/>
            <w:highlight w:val="none"/>
          </w:rPr>
          <w:delText>特此承诺。</w:delText>
        </w:r>
      </w:del>
    </w:p>
    <w:p>
      <w:pPr>
        <w:snapToGrid w:val="0"/>
        <w:spacing w:line="360" w:lineRule="auto"/>
        <w:ind w:firstLine="480" w:firstLineChars="200"/>
        <w:rPr>
          <w:del w:id="180" w:author="hasee" w:date="2025-02-18T16:27:35Z"/>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del w:id="181" w:author="hasee" w:date="2025-02-18T16:27:35Z"/>
          <w:rFonts w:hint="eastAsia" w:ascii="宋体" w:hAnsi="宋体" w:eastAsia="宋体" w:cs="宋体"/>
          <w:color w:val="auto"/>
          <w:sz w:val="24"/>
          <w:szCs w:val="24"/>
          <w:highlight w:val="none"/>
        </w:rPr>
      </w:pPr>
      <w:del w:id="182" w:author="hasee" w:date="2025-02-18T16:27:35Z">
        <w:r>
          <w:rPr>
            <w:rFonts w:hint="eastAsia" w:ascii="宋体" w:hAnsi="宋体" w:eastAsia="宋体" w:cs="宋体"/>
            <w:color w:val="auto"/>
            <w:sz w:val="24"/>
            <w:szCs w:val="24"/>
            <w:highlight w:val="none"/>
          </w:rPr>
          <w:delText>投标人名称：</w:delText>
        </w:r>
      </w:del>
      <w:del w:id="183" w:author="hasee" w:date="2025-02-18T16:27:35Z">
        <w:r>
          <w:rPr>
            <w:rFonts w:hint="eastAsia" w:ascii="宋体" w:hAnsi="宋体" w:eastAsia="宋体" w:cs="宋体"/>
            <w:color w:val="auto"/>
            <w:sz w:val="24"/>
            <w:szCs w:val="24"/>
            <w:highlight w:val="none"/>
            <w:u w:val="single"/>
          </w:rPr>
          <w:delText xml:space="preserve">  （投标人全称）  </w:delText>
        </w:r>
      </w:del>
      <w:del w:id="184" w:author="hasee" w:date="2025-02-18T16:27:35Z">
        <w:r>
          <w:rPr>
            <w:rFonts w:hint="eastAsia" w:ascii="宋体" w:hAnsi="宋体" w:eastAsia="宋体" w:cs="宋体"/>
            <w:color w:val="auto"/>
            <w:sz w:val="24"/>
            <w:szCs w:val="24"/>
            <w:highlight w:val="none"/>
          </w:rPr>
          <w:delText>（加盖公章）</w:delText>
        </w:r>
      </w:del>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del w:id="185" w:author="hasee" w:date="2025-02-18T16:27:35Z"/>
          <w:rFonts w:hint="eastAsia" w:ascii="宋体" w:hAnsi="宋体" w:eastAsia="宋体" w:cs="宋体"/>
          <w:color w:val="auto"/>
          <w:sz w:val="24"/>
          <w:szCs w:val="24"/>
          <w:highlight w:val="none"/>
        </w:rPr>
      </w:pPr>
      <w:del w:id="186" w:author="hasee" w:date="2025-02-18T16:27:35Z">
        <w:r>
          <w:rPr>
            <w:rFonts w:hint="eastAsia" w:ascii="宋体" w:hAnsi="宋体" w:eastAsia="宋体" w:cs="宋体"/>
            <w:color w:val="auto"/>
            <w:sz w:val="24"/>
            <w:szCs w:val="24"/>
            <w:highlight w:val="none"/>
          </w:rPr>
          <w:delText>法定代表人或授权代表：</w:delText>
        </w:r>
      </w:del>
      <w:del w:id="187" w:author="hasee" w:date="2025-02-18T16:27:35Z">
        <w:r>
          <w:rPr>
            <w:rFonts w:hint="eastAsia" w:ascii="宋体" w:hAnsi="宋体" w:eastAsia="宋体" w:cs="宋体"/>
            <w:color w:val="auto"/>
            <w:sz w:val="24"/>
            <w:szCs w:val="24"/>
            <w:highlight w:val="none"/>
            <w:u w:val="single"/>
          </w:rPr>
          <w:delText xml:space="preserve">    （签</w:delText>
        </w:r>
      </w:del>
      <w:del w:id="188" w:author="hasee" w:date="2025-02-18T16:27:35Z">
        <w:r>
          <w:rPr>
            <w:rFonts w:hint="eastAsia" w:ascii="宋体" w:hAnsi="宋体" w:eastAsia="宋体" w:cs="宋体"/>
            <w:color w:val="auto"/>
            <w:sz w:val="24"/>
            <w:szCs w:val="24"/>
            <w:highlight w:val="none"/>
            <w:u w:val="single"/>
            <w:lang w:val="en-US" w:eastAsia="zh-CN"/>
          </w:rPr>
          <w:delText>字</w:delText>
        </w:r>
      </w:del>
      <w:del w:id="189" w:author="hasee" w:date="2025-02-18T16:27:35Z">
        <w:r>
          <w:rPr>
            <w:rFonts w:hint="eastAsia" w:ascii="宋体" w:hAnsi="宋体" w:eastAsia="宋体" w:cs="宋体"/>
            <w:color w:val="auto"/>
            <w:sz w:val="24"/>
            <w:szCs w:val="24"/>
            <w:highlight w:val="none"/>
            <w:u w:val="single"/>
          </w:rPr>
          <w:delText xml:space="preserve">或盖章）   </w:delText>
        </w:r>
      </w:del>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del w:id="190" w:author="hasee" w:date="2025-02-18T16:27:35Z"/>
          <w:rFonts w:hint="eastAsia" w:ascii="宋体" w:hAnsi="宋体" w:eastAsia="宋体" w:cs="宋体"/>
          <w:color w:val="auto"/>
          <w:sz w:val="24"/>
          <w:szCs w:val="24"/>
          <w:highlight w:val="none"/>
        </w:rPr>
      </w:pPr>
      <w:del w:id="191" w:author="hasee" w:date="2025-02-18T16:27:35Z">
        <w:r>
          <w:rPr>
            <w:rFonts w:hint="eastAsia" w:ascii="宋体" w:hAnsi="宋体" w:eastAsia="宋体" w:cs="宋体"/>
            <w:color w:val="auto"/>
            <w:sz w:val="24"/>
            <w:szCs w:val="24"/>
            <w:highlight w:val="none"/>
          </w:rPr>
          <w:delText>日期：</w:delText>
        </w:r>
      </w:del>
      <w:del w:id="192" w:author="hasee" w:date="2025-02-18T16:27:35Z">
        <w:r>
          <w:rPr>
            <w:rFonts w:hint="eastAsia" w:ascii="宋体" w:hAnsi="宋体" w:eastAsia="宋体" w:cs="宋体"/>
            <w:color w:val="auto"/>
            <w:sz w:val="24"/>
            <w:szCs w:val="24"/>
            <w:highlight w:val="none"/>
            <w:u w:val="single"/>
          </w:rPr>
          <w:delText xml:space="preserve">        </w:delText>
        </w:r>
      </w:del>
      <w:del w:id="193" w:author="hasee" w:date="2025-02-18T16:27:35Z">
        <w:r>
          <w:rPr>
            <w:rFonts w:hint="eastAsia" w:ascii="宋体" w:hAnsi="宋体" w:eastAsia="宋体" w:cs="宋体"/>
            <w:color w:val="auto"/>
            <w:sz w:val="24"/>
            <w:szCs w:val="24"/>
            <w:highlight w:val="none"/>
          </w:rPr>
          <w:delText>年</w:delText>
        </w:r>
      </w:del>
      <w:del w:id="194" w:author="hasee" w:date="2025-02-18T16:27:35Z">
        <w:r>
          <w:rPr>
            <w:rFonts w:hint="eastAsia" w:ascii="宋体" w:hAnsi="宋体" w:eastAsia="宋体" w:cs="宋体"/>
            <w:color w:val="auto"/>
            <w:sz w:val="24"/>
            <w:szCs w:val="24"/>
            <w:highlight w:val="none"/>
            <w:u w:val="single"/>
          </w:rPr>
          <w:delText xml:space="preserve">    </w:delText>
        </w:r>
      </w:del>
      <w:del w:id="195" w:author="hasee" w:date="2025-02-18T16:27:35Z">
        <w:r>
          <w:rPr>
            <w:rFonts w:hint="eastAsia" w:ascii="宋体" w:hAnsi="宋体" w:eastAsia="宋体" w:cs="宋体"/>
            <w:color w:val="auto"/>
            <w:sz w:val="24"/>
            <w:szCs w:val="24"/>
            <w:highlight w:val="none"/>
          </w:rPr>
          <w:delText>月</w:delText>
        </w:r>
      </w:del>
      <w:del w:id="196" w:author="hasee" w:date="2025-02-18T16:27:35Z">
        <w:r>
          <w:rPr>
            <w:rFonts w:hint="eastAsia" w:ascii="宋体" w:hAnsi="宋体" w:eastAsia="宋体" w:cs="宋体"/>
            <w:color w:val="auto"/>
            <w:sz w:val="24"/>
            <w:szCs w:val="24"/>
            <w:highlight w:val="none"/>
            <w:u w:val="single"/>
          </w:rPr>
          <w:delText xml:space="preserve">    </w:delText>
        </w:r>
      </w:del>
      <w:del w:id="197" w:author="hasee" w:date="2025-02-18T16:27:35Z">
        <w:r>
          <w:rPr>
            <w:rFonts w:hint="eastAsia" w:ascii="宋体" w:hAnsi="宋体" w:eastAsia="宋体" w:cs="宋体"/>
            <w:color w:val="auto"/>
            <w:sz w:val="24"/>
            <w:szCs w:val="24"/>
            <w:highlight w:val="none"/>
          </w:rPr>
          <w:delText>日</w:delText>
        </w:r>
      </w:del>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del w:id="198" w:author="hasee" w:date="2025-02-18T16:27:35Z"/>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del w:id="199" w:author="hasee" w:date="2025-02-18T16:27:35Z"/>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del w:id="200" w:author="hasee" w:date="2025-02-18T16:27:35Z"/>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left"/>
        <w:textAlignment w:val="auto"/>
        <w:rPr>
          <w:del w:id="201" w:author="hasee" w:date="2025-02-18T16:27:35Z"/>
          <w:rFonts w:hint="default" w:ascii="宋体" w:hAnsi="宋体" w:eastAsia="宋体" w:cs="宋体"/>
          <w:b/>
          <w:bCs/>
          <w:color w:val="auto"/>
          <w:sz w:val="24"/>
          <w:szCs w:val="24"/>
          <w:highlight w:val="none"/>
          <w:lang w:val="en-US" w:eastAsia="zh-CN"/>
        </w:rPr>
      </w:pPr>
      <w:del w:id="202" w:author="hasee" w:date="2025-02-18T16:27:35Z">
        <w:r>
          <w:rPr>
            <w:rFonts w:hint="eastAsia" w:ascii="宋体" w:hAnsi="宋体" w:eastAsia="宋体" w:cs="宋体"/>
            <w:b/>
            <w:bCs/>
            <w:color w:val="auto"/>
            <w:sz w:val="24"/>
            <w:szCs w:val="24"/>
            <w:highlight w:val="none"/>
            <w:lang w:val="en-US" w:eastAsia="zh-CN"/>
          </w:rPr>
          <w:delText>2-5</w:delText>
        </w:r>
      </w:del>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del w:id="203" w:author="hasee" w:date="2025-02-18T16:27:35Z"/>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del w:id="204" w:author="hasee" w:date="2025-02-18T16:27:35Z"/>
          <w:rFonts w:hint="eastAsia" w:ascii="宋体" w:hAnsi="宋体" w:eastAsia="宋体" w:cs="宋体"/>
          <w:color w:val="auto"/>
          <w:sz w:val="24"/>
          <w:szCs w:val="24"/>
          <w:highlight w:val="none"/>
        </w:rPr>
      </w:pPr>
      <w:del w:id="205" w:author="hasee" w:date="2025-02-18T16:27:35Z">
        <w:r>
          <w:rPr>
            <w:rFonts w:hint="eastAsia" w:ascii="宋体" w:hAnsi="宋体" w:eastAsia="宋体" w:cs="宋体"/>
            <w:color w:val="auto"/>
            <w:sz w:val="24"/>
            <w:szCs w:val="24"/>
            <w:highlight w:val="none"/>
          </w:rPr>
          <w:delText>履行合同所必需的设备和专业技术能力的承诺函</w:delText>
        </w:r>
      </w:del>
    </w:p>
    <w:p>
      <w:pPr>
        <w:snapToGrid w:val="0"/>
        <w:spacing w:beforeLines="150" w:afterLines="50" w:line="360" w:lineRule="auto"/>
        <w:rPr>
          <w:del w:id="206" w:author="hasee" w:date="2025-02-18T16:27:35Z"/>
          <w:rFonts w:hint="eastAsia" w:ascii="宋体" w:hAnsi="宋体" w:eastAsia="宋体" w:cs="宋体"/>
          <w:color w:val="auto"/>
          <w:sz w:val="24"/>
          <w:szCs w:val="24"/>
          <w:highlight w:val="none"/>
        </w:rPr>
      </w:pPr>
      <w:del w:id="207" w:author="hasee" w:date="2025-02-18T16:27:35Z">
        <w:r>
          <w:rPr>
            <w:rFonts w:hint="eastAsia" w:ascii="宋体" w:hAnsi="宋体" w:eastAsia="宋体" w:cs="宋体"/>
            <w:color w:val="auto"/>
            <w:sz w:val="24"/>
            <w:szCs w:val="24"/>
            <w:highlight w:val="none"/>
          </w:rPr>
          <w:delText>四川省妇幼保健院：</w:delText>
        </w:r>
      </w:del>
    </w:p>
    <w:p>
      <w:pPr>
        <w:snapToGrid w:val="0"/>
        <w:spacing w:afterLines="50" w:line="360" w:lineRule="auto"/>
        <w:ind w:firstLine="480" w:firstLineChars="200"/>
        <w:rPr>
          <w:del w:id="208" w:author="hasee" w:date="2025-02-18T16:27:35Z"/>
          <w:rFonts w:hint="eastAsia" w:ascii="宋体" w:hAnsi="宋体" w:eastAsia="宋体" w:cs="宋体"/>
          <w:color w:val="auto"/>
          <w:sz w:val="24"/>
          <w:szCs w:val="24"/>
          <w:highlight w:val="none"/>
        </w:rPr>
      </w:pPr>
      <w:del w:id="209" w:author="hasee" w:date="2025-02-18T16:27:35Z">
        <w:r>
          <w:rPr>
            <w:rFonts w:hint="eastAsia" w:ascii="宋体" w:hAnsi="宋体" w:eastAsia="宋体" w:cs="宋体"/>
            <w:color w:val="auto"/>
            <w:sz w:val="24"/>
            <w:szCs w:val="24"/>
            <w:highlight w:val="none"/>
          </w:rPr>
          <w:delText>本投标人</w:delText>
        </w:r>
      </w:del>
      <w:del w:id="210" w:author="hasee" w:date="2025-02-18T16:27:35Z">
        <w:r>
          <w:rPr>
            <w:rFonts w:hint="eastAsia" w:ascii="宋体" w:hAnsi="宋体" w:eastAsia="宋体" w:cs="宋体"/>
            <w:color w:val="auto"/>
            <w:sz w:val="24"/>
            <w:szCs w:val="24"/>
            <w:highlight w:val="none"/>
            <w:u w:val="single"/>
          </w:rPr>
          <w:delText xml:space="preserve">     （投标人全称）     </w:delText>
        </w:r>
      </w:del>
      <w:del w:id="211" w:author="hasee" w:date="2025-02-18T16:27:35Z">
        <w:r>
          <w:rPr>
            <w:rFonts w:hint="eastAsia" w:ascii="宋体" w:hAnsi="宋体" w:eastAsia="宋体" w:cs="宋体"/>
            <w:color w:val="auto"/>
            <w:sz w:val="24"/>
            <w:szCs w:val="24"/>
            <w:highlight w:val="none"/>
          </w:rPr>
          <w:delText>参加</w:delText>
        </w:r>
      </w:del>
      <w:del w:id="212" w:author="hasee" w:date="2025-02-18T16:27:35Z">
        <w:r>
          <w:rPr>
            <w:rFonts w:hint="eastAsia" w:ascii="宋体" w:hAnsi="宋体" w:eastAsia="宋体" w:cs="宋体"/>
            <w:color w:val="auto"/>
            <w:sz w:val="24"/>
            <w:szCs w:val="24"/>
            <w:highlight w:val="none"/>
            <w:u w:val="single"/>
          </w:rPr>
          <w:delText xml:space="preserve">   （项目名称）   </w:delText>
        </w:r>
      </w:del>
      <w:del w:id="213" w:author="hasee" w:date="2025-02-18T16:27:35Z">
        <w:r>
          <w:rPr>
            <w:rFonts w:hint="eastAsia" w:ascii="宋体" w:hAnsi="宋体" w:eastAsia="宋体" w:cs="宋体"/>
            <w:color w:val="auto"/>
            <w:sz w:val="24"/>
            <w:szCs w:val="24"/>
            <w:highlight w:val="none"/>
          </w:rPr>
          <w:delText>（项目编号：</w:delText>
        </w:r>
      </w:del>
      <w:del w:id="214" w:author="hasee" w:date="2025-02-18T16:27:35Z">
        <w:r>
          <w:rPr>
            <w:rFonts w:hint="eastAsia" w:ascii="宋体" w:hAnsi="宋体" w:eastAsia="宋体" w:cs="宋体"/>
            <w:color w:val="auto"/>
            <w:sz w:val="24"/>
            <w:szCs w:val="24"/>
            <w:highlight w:val="none"/>
            <w:u w:val="single"/>
          </w:rPr>
          <w:delText xml:space="preserve">            </w:delText>
        </w:r>
      </w:del>
      <w:del w:id="215" w:author="hasee" w:date="2025-02-18T16:27:35Z">
        <w:r>
          <w:rPr>
            <w:rFonts w:hint="eastAsia" w:ascii="宋体" w:hAnsi="宋体" w:eastAsia="宋体" w:cs="宋体"/>
            <w:color w:val="auto"/>
            <w:sz w:val="24"/>
            <w:szCs w:val="24"/>
            <w:highlight w:val="none"/>
          </w:rPr>
          <w:delText>）的磋商活动，现郑重承诺：</w:delText>
        </w:r>
      </w:del>
    </w:p>
    <w:p>
      <w:pPr>
        <w:snapToGrid w:val="0"/>
        <w:spacing w:line="360" w:lineRule="auto"/>
        <w:ind w:firstLine="480" w:firstLineChars="200"/>
        <w:rPr>
          <w:del w:id="216" w:author="hasee" w:date="2025-02-18T16:27:35Z"/>
          <w:rFonts w:hint="eastAsia" w:ascii="宋体" w:hAnsi="宋体" w:eastAsia="宋体" w:cs="宋体"/>
          <w:color w:val="auto"/>
          <w:sz w:val="24"/>
          <w:szCs w:val="24"/>
          <w:highlight w:val="none"/>
        </w:rPr>
      </w:pPr>
      <w:del w:id="217" w:author="hasee" w:date="2025-02-18T16:27:35Z">
        <w:r>
          <w:rPr>
            <w:rFonts w:hint="eastAsia" w:ascii="宋体" w:hAnsi="宋体" w:eastAsia="宋体" w:cs="宋体"/>
            <w:color w:val="auto"/>
            <w:sz w:val="24"/>
            <w:szCs w:val="24"/>
            <w:highlight w:val="none"/>
          </w:rPr>
          <w:delText>本投标人具有履行合同所必需的设备和专业技术能力。</w:delText>
        </w:r>
      </w:del>
    </w:p>
    <w:p>
      <w:pPr>
        <w:snapToGrid w:val="0"/>
        <w:spacing w:line="360" w:lineRule="auto"/>
        <w:ind w:firstLine="480" w:firstLineChars="200"/>
        <w:rPr>
          <w:del w:id="218" w:author="hasee" w:date="2025-02-18T16:27:35Z"/>
          <w:rFonts w:hint="eastAsia" w:ascii="宋体" w:hAnsi="宋体" w:eastAsia="宋体" w:cs="宋体"/>
          <w:color w:val="auto"/>
          <w:sz w:val="24"/>
          <w:szCs w:val="24"/>
          <w:highlight w:val="none"/>
        </w:rPr>
      </w:pPr>
      <w:del w:id="219" w:author="hasee" w:date="2025-02-18T16:27:35Z">
        <w:r>
          <w:rPr>
            <w:rFonts w:hint="eastAsia" w:ascii="宋体" w:hAnsi="宋体" w:eastAsia="宋体" w:cs="宋体"/>
            <w:color w:val="auto"/>
            <w:sz w:val="24"/>
            <w:szCs w:val="24"/>
            <w:highlight w:val="none"/>
          </w:rPr>
          <w:delText>本投标人对上述承诺的内容事项真实性负责，如经查实上述承诺的内容事项存在虚假，本投标人愿意接受以提供虚假材料谋取中标追究法律责任。</w:delText>
        </w:r>
      </w:del>
    </w:p>
    <w:p>
      <w:pPr>
        <w:snapToGrid w:val="0"/>
        <w:spacing w:line="360" w:lineRule="auto"/>
        <w:ind w:firstLine="480" w:firstLineChars="200"/>
        <w:rPr>
          <w:del w:id="220" w:author="hasee" w:date="2025-02-18T16:27:35Z"/>
          <w:rFonts w:hint="eastAsia" w:ascii="宋体" w:hAnsi="宋体" w:eastAsia="宋体" w:cs="宋体"/>
          <w:color w:val="auto"/>
          <w:sz w:val="24"/>
          <w:szCs w:val="24"/>
          <w:highlight w:val="none"/>
        </w:rPr>
      </w:pPr>
      <w:del w:id="221" w:author="hasee" w:date="2025-02-18T16:27:35Z">
        <w:r>
          <w:rPr>
            <w:rFonts w:hint="eastAsia" w:ascii="宋体" w:hAnsi="宋体" w:eastAsia="宋体" w:cs="宋体"/>
            <w:color w:val="auto"/>
            <w:sz w:val="24"/>
            <w:szCs w:val="24"/>
            <w:highlight w:val="none"/>
          </w:rPr>
          <w:delText>特此承诺。</w:delText>
        </w:r>
      </w:del>
    </w:p>
    <w:p>
      <w:pPr>
        <w:snapToGrid w:val="0"/>
        <w:spacing w:line="360" w:lineRule="auto"/>
        <w:ind w:firstLine="480" w:firstLineChars="200"/>
        <w:rPr>
          <w:del w:id="222" w:author="hasee" w:date="2025-02-18T16:27:35Z"/>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del w:id="223" w:author="hasee" w:date="2025-02-18T16:27:35Z"/>
          <w:rFonts w:hint="eastAsia" w:ascii="宋体" w:hAnsi="宋体" w:eastAsia="宋体" w:cs="宋体"/>
          <w:color w:val="auto"/>
          <w:sz w:val="24"/>
          <w:szCs w:val="24"/>
          <w:highlight w:val="none"/>
        </w:rPr>
      </w:pPr>
      <w:del w:id="224" w:author="hasee" w:date="2025-02-18T16:27:35Z">
        <w:r>
          <w:rPr>
            <w:rFonts w:hint="eastAsia" w:ascii="宋体" w:hAnsi="宋体" w:eastAsia="宋体" w:cs="宋体"/>
            <w:color w:val="auto"/>
            <w:sz w:val="24"/>
            <w:szCs w:val="24"/>
            <w:highlight w:val="none"/>
          </w:rPr>
          <w:delText>投标人名称：</w:delText>
        </w:r>
      </w:del>
      <w:del w:id="225" w:author="hasee" w:date="2025-02-18T16:27:35Z">
        <w:r>
          <w:rPr>
            <w:rFonts w:hint="eastAsia" w:ascii="宋体" w:hAnsi="宋体" w:eastAsia="宋体" w:cs="宋体"/>
            <w:color w:val="auto"/>
            <w:sz w:val="24"/>
            <w:szCs w:val="24"/>
            <w:highlight w:val="none"/>
            <w:u w:val="single"/>
          </w:rPr>
          <w:delText xml:space="preserve">  （投标人全称）  </w:delText>
        </w:r>
      </w:del>
      <w:del w:id="226" w:author="hasee" w:date="2025-02-18T16:27:35Z">
        <w:r>
          <w:rPr>
            <w:rFonts w:hint="eastAsia" w:ascii="宋体" w:hAnsi="宋体" w:eastAsia="宋体" w:cs="宋体"/>
            <w:color w:val="auto"/>
            <w:sz w:val="24"/>
            <w:szCs w:val="24"/>
            <w:highlight w:val="none"/>
          </w:rPr>
          <w:delText>（加盖公章）</w:delText>
        </w:r>
      </w:del>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del w:id="227" w:author="hasee" w:date="2025-02-18T16:27:35Z"/>
          <w:rFonts w:hint="eastAsia" w:ascii="宋体" w:hAnsi="宋体" w:eastAsia="宋体" w:cs="宋体"/>
          <w:color w:val="auto"/>
          <w:sz w:val="24"/>
          <w:szCs w:val="24"/>
          <w:highlight w:val="none"/>
        </w:rPr>
      </w:pPr>
      <w:del w:id="228" w:author="hasee" w:date="2025-02-18T16:27:35Z">
        <w:r>
          <w:rPr>
            <w:rFonts w:hint="eastAsia" w:ascii="宋体" w:hAnsi="宋体" w:eastAsia="宋体" w:cs="宋体"/>
            <w:color w:val="auto"/>
            <w:sz w:val="24"/>
            <w:szCs w:val="24"/>
            <w:highlight w:val="none"/>
          </w:rPr>
          <w:delText>法定代表人或授权代表：</w:delText>
        </w:r>
      </w:del>
      <w:del w:id="229" w:author="hasee" w:date="2025-02-18T16:27:35Z">
        <w:r>
          <w:rPr>
            <w:rFonts w:hint="eastAsia" w:ascii="宋体" w:hAnsi="宋体" w:eastAsia="宋体" w:cs="宋体"/>
            <w:color w:val="auto"/>
            <w:sz w:val="24"/>
            <w:szCs w:val="24"/>
            <w:highlight w:val="none"/>
            <w:u w:val="single"/>
          </w:rPr>
          <w:delText xml:space="preserve">    （签</w:delText>
        </w:r>
      </w:del>
      <w:del w:id="230" w:author="hasee" w:date="2025-02-18T16:27:35Z">
        <w:r>
          <w:rPr>
            <w:rFonts w:hint="eastAsia" w:ascii="宋体" w:hAnsi="宋体" w:eastAsia="宋体" w:cs="宋体"/>
            <w:color w:val="auto"/>
            <w:sz w:val="24"/>
            <w:szCs w:val="24"/>
            <w:highlight w:val="none"/>
            <w:u w:val="single"/>
            <w:lang w:val="en-US" w:eastAsia="zh-CN"/>
          </w:rPr>
          <w:delText>字</w:delText>
        </w:r>
      </w:del>
      <w:del w:id="231" w:author="hasee" w:date="2025-02-18T16:27:35Z">
        <w:r>
          <w:rPr>
            <w:rFonts w:hint="eastAsia" w:ascii="宋体" w:hAnsi="宋体" w:eastAsia="宋体" w:cs="宋体"/>
            <w:color w:val="auto"/>
            <w:sz w:val="24"/>
            <w:szCs w:val="24"/>
            <w:highlight w:val="none"/>
            <w:u w:val="single"/>
          </w:rPr>
          <w:delText xml:space="preserve">或盖章）   </w:delText>
        </w:r>
      </w:del>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del w:id="232" w:author="hasee" w:date="2025-02-18T16:27:35Z"/>
          <w:rFonts w:hint="eastAsia" w:ascii="宋体" w:hAnsi="宋体" w:eastAsia="宋体" w:cs="宋体"/>
          <w:color w:val="auto"/>
          <w:sz w:val="24"/>
          <w:szCs w:val="24"/>
          <w:highlight w:val="none"/>
        </w:rPr>
      </w:pPr>
      <w:del w:id="233" w:author="hasee" w:date="2025-02-18T16:27:35Z">
        <w:r>
          <w:rPr>
            <w:rFonts w:hint="eastAsia" w:ascii="宋体" w:hAnsi="宋体" w:eastAsia="宋体" w:cs="宋体"/>
            <w:color w:val="auto"/>
            <w:sz w:val="24"/>
            <w:szCs w:val="24"/>
            <w:highlight w:val="none"/>
          </w:rPr>
          <w:delText>日期：</w:delText>
        </w:r>
      </w:del>
      <w:del w:id="234" w:author="hasee" w:date="2025-02-18T16:27:35Z">
        <w:r>
          <w:rPr>
            <w:rFonts w:hint="eastAsia" w:ascii="宋体" w:hAnsi="宋体" w:eastAsia="宋体" w:cs="宋体"/>
            <w:color w:val="auto"/>
            <w:sz w:val="24"/>
            <w:szCs w:val="24"/>
            <w:highlight w:val="none"/>
            <w:u w:val="single"/>
          </w:rPr>
          <w:delText xml:space="preserve">        </w:delText>
        </w:r>
      </w:del>
      <w:del w:id="235" w:author="hasee" w:date="2025-02-18T16:27:35Z">
        <w:r>
          <w:rPr>
            <w:rFonts w:hint="eastAsia" w:ascii="宋体" w:hAnsi="宋体" w:eastAsia="宋体" w:cs="宋体"/>
            <w:color w:val="auto"/>
            <w:sz w:val="24"/>
            <w:szCs w:val="24"/>
            <w:highlight w:val="none"/>
          </w:rPr>
          <w:delText>年</w:delText>
        </w:r>
      </w:del>
      <w:del w:id="236" w:author="hasee" w:date="2025-02-18T16:27:35Z">
        <w:r>
          <w:rPr>
            <w:rFonts w:hint="eastAsia" w:ascii="宋体" w:hAnsi="宋体" w:eastAsia="宋体" w:cs="宋体"/>
            <w:color w:val="auto"/>
            <w:sz w:val="24"/>
            <w:szCs w:val="24"/>
            <w:highlight w:val="none"/>
            <w:u w:val="single"/>
          </w:rPr>
          <w:delText xml:space="preserve">    </w:delText>
        </w:r>
      </w:del>
      <w:del w:id="237" w:author="hasee" w:date="2025-02-18T16:27:35Z">
        <w:r>
          <w:rPr>
            <w:rFonts w:hint="eastAsia" w:ascii="宋体" w:hAnsi="宋体" w:eastAsia="宋体" w:cs="宋体"/>
            <w:color w:val="auto"/>
            <w:sz w:val="24"/>
            <w:szCs w:val="24"/>
            <w:highlight w:val="none"/>
          </w:rPr>
          <w:delText>月</w:delText>
        </w:r>
      </w:del>
      <w:del w:id="238" w:author="hasee" w:date="2025-02-18T16:27:35Z">
        <w:r>
          <w:rPr>
            <w:rFonts w:hint="eastAsia" w:ascii="宋体" w:hAnsi="宋体" w:eastAsia="宋体" w:cs="宋体"/>
            <w:color w:val="auto"/>
            <w:sz w:val="24"/>
            <w:szCs w:val="24"/>
            <w:highlight w:val="none"/>
            <w:u w:val="single"/>
          </w:rPr>
          <w:delText xml:space="preserve">    </w:delText>
        </w:r>
      </w:del>
      <w:del w:id="239" w:author="hasee" w:date="2025-02-18T16:27:35Z">
        <w:r>
          <w:rPr>
            <w:rFonts w:hint="eastAsia" w:ascii="宋体" w:hAnsi="宋体" w:eastAsia="宋体" w:cs="宋体"/>
            <w:color w:val="auto"/>
            <w:sz w:val="24"/>
            <w:szCs w:val="24"/>
            <w:highlight w:val="none"/>
          </w:rPr>
          <w:delText>日</w:delText>
        </w:r>
      </w:del>
    </w:p>
    <w:p>
      <w:pPr>
        <w:pStyle w:val="14"/>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jc w:val="left"/>
        <w:textAlignment w:val="auto"/>
        <w:rPr>
          <w:del w:id="240" w:author="hasee" w:date="2025-02-18T16:27:35Z"/>
          <w:rFonts w:hint="default" w:ascii="宋体" w:hAnsi="宋体" w:eastAsia="宋体" w:cs="宋体"/>
          <w:b/>
          <w:bCs/>
          <w:color w:val="auto"/>
          <w:sz w:val="24"/>
          <w:szCs w:val="24"/>
          <w:highlight w:val="none"/>
          <w:lang w:val="en-US" w:eastAsia="zh-CN"/>
        </w:rPr>
      </w:pPr>
      <w:del w:id="241" w:author="hasee" w:date="2025-02-18T16:27:35Z">
        <w:r>
          <w:rPr>
            <w:rFonts w:hint="eastAsia" w:ascii="宋体" w:hAnsi="宋体" w:eastAsia="宋体" w:cs="宋体"/>
            <w:b/>
            <w:bCs/>
            <w:color w:val="auto"/>
            <w:sz w:val="24"/>
            <w:szCs w:val="24"/>
            <w:highlight w:val="none"/>
            <w:lang w:val="en-US" w:eastAsia="zh-CN"/>
          </w:rPr>
          <w:delText>2-6</w:delText>
        </w:r>
      </w:del>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del w:id="242" w:author="hasee" w:date="2025-02-18T16:27:35Z"/>
          <w:rFonts w:hint="eastAsia" w:ascii="宋体" w:hAnsi="宋体" w:eastAsia="宋体" w:cs="宋体"/>
          <w:color w:val="auto"/>
          <w:sz w:val="24"/>
          <w:szCs w:val="24"/>
          <w:highlight w:val="none"/>
        </w:rPr>
      </w:pPr>
    </w:p>
    <w:p>
      <w:pPr>
        <w:pStyle w:val="14"/>
        <w:keepNext w:val="0"/>
        <w:keepLines w:val="0"/>
        <w:pageBreakBefore w:val="0"/>
        <w:widowControl w:val="0"/>
        <w:kinsoku/>
        <w:wordWrap/>
        <w:overflowPunct/>
        <w:topLinePunct w:val="0"/>
        <w:autoSpaceDE/>
        <w:autoSpaceDN/>
        <w:bidi w:val="0"/>
        <w:adjustRightInd/>
        <w:snapToGrid w:val="0"/>
        <w:spacing w:line="240" w:lineRule="auto"/>
        <w:ind w:firstLine="480" w:firstLineChars="200"/>
        <w:jc w:val="center"/>
        <w:textAlignment w:val="auto"/>
        <w:rPr>
          <w:del w:id="243" w:author="hasee" w:date="2025-02-18T16:27:35Z"/>
          <w:rFonts w:hint="eastAsia" w:ascii="宋体" w:hAnsi="宋体" w:eastAsia="宋体" w:cs="宋体"/>
          <w:color w:val="auto"/>
          <w:sz w:val="24"/>
          <w:szCs w:val="24"/>
          <w:highlight w:val="none"/>
        </w:rPr>
      </w:pPr>
      <w:del w:id="244" w:author="hasee" w:date="2025-02-18T16:27:35Z">
        <w:r>
          <w:rPr>
            <w:rFonts w:hint="eastAsia" w:ascii="宋体" w:hAnsi="宋体" w:eastAsia="宋体" w:cs="宋体"/>
            <w:color w:val="auto"/>
            <w:sz w:val="24"/>
            <w:szCs w:val="24"/>
            <w:highlight w:val="none"/>
          </w:rPr>
          <w:delText>依法缴纳税收和社会保障资金的良好记录的承诺函</w:delText>
        </w:r>
      </w:del>
    </w:p>
    <w:p>
      <w:pPr>
        <w:snapToGrid w:val="0"/>
        <w:spacing w:beforeLines="150" w:afterLines="50" w:line="360" w:lineRule="auto"/>
        <w:rPr>
          <w:del w:id="245" w:author="hasee" w:date="2025-02-18T16:27:35Z"/>
          <w:rFonts w:hint="eastAsia" w:ascii="宋体" w:hAnsi="宋体" w:eastAsia="宋体" w:cs="宋体"/>
          <w:color w:val="auto"/>
          <w:sz w:val="24"/>
          <w:szCs w:val="24"/>
          <w:highlight w:val="none"/>
        </w:rPr>
      </w:pPr>
      <w:del w:id="246" w:author="hasee" w:date="2025-02-18T16:27:35Z">
        <w:r>
          <w:rPr>
            <w:rFonts w:hint="eastAsia" w:ascii="宋体" w:hAnsi="宋体" w:eastAsia="宋体" w:cs="宋体"/>
            <w:color w:val="auto"/>
            <w:sz w:val="24"/>
            <w:szCs w:val="24"/>
            <w:highlight w:val="none"/>
          </w:rPr>
          <w:delText>四川省妇幼保健院：</w:delText>
        </w:r>
      </w:del>
    </w:p>
    <w:p>
      <w:pPr>
        <w:snapToGrid w:val="0"/>
        <w:spacing w:line="360" w:lineRule="auto"/>
        <w:ind w:firstLine="480" w:firstLineChars="200"/>
        <w:rPr>
          <w:del w:id="247" w:author="hasee" w:date="2025-02-18T16:27:35Z"/>
          <w:rFonts w:hint="eastAsia" w:ascii="宋体" w:hAnsi="宋体" w:eastAsia="宋体" w:cs="宋体"/>
          <w:color w:val="auto"/>
          <w:sz w:val="24"/>
          <w:szCs w:val="24"/>
          <w:highlight w:val="none"/>
        </w:rPr>
      </w:pPr>
      <w:del w:id="248" w:author="hasee" w:date="2025-02-18T16:27:35Z">
        <w:r>
          <w:rPr>
            <w:rFonts w:hint="eastAsia" w:ascii="宋体" w:hAnsi="宋体" w:eastAsia="宋体" w:cs="宋体"/>
            <w:color w:val="auto"/>
            <w:sz w:val="24"/>
            <w:szCs w:val="24"/>
            <w:highlight w:val="none"/>
          </w:rPr>
          <w:delText>本投标人</w:delText>
        </w:r>
      </w:del>
      <w:del w:id="249" w:author="hasee" w:date="2025-02-18T16:27:35Z">
        <w:r>
          <w:rPr>
            <w:rFonts w:hint="eastAsia" w:ascii="宋体" w:hAnsi="宋体" w:eastAsia="宋体" w:cs="宋体"/>
            <w:color w:val="auto"/>
            <w:sz w:val="24"/>
            <w:szCs w:val="24"/>
            <w:highlight w:val="none"/>
            <w:u w:val="single"/>
          </w:rPr>
          <w:delText xml:space="preserve">     （投标人全称）     </w:delText>
        </w:r>
      </w:del>
      <w:del w:id="250" w:author="hasee" w:date="2025-02-18T16:27:35Z">
        <w:r>
          <w:rPr>
            <w:rFonts w:hint="eastAsia" w:ascii="宋体" w:hAnsi="宋体" w:eastAsia="宋体" w:cs="宋体"/>
            <w:color w:val="auto"/>
            <w:sz w:val="24"/>
            <w:szCs w:val="24"/>
            <w:highlight w:val="none"/>
          </w:rPr>
          <w:delText>参加</w:delText>
        </w:r>
      </w:del>
      <w:del w:id="251" w:author="hasee" w:date="2025-02-18T16:27:35Z">
        <w:r>
          <w:rPr>
            <w:rFonts w:hint="eastAsia" w:ascii="宋体" w:hAnsi="宋体" w:eastAsia="宋体" w:cs="宋体"/>
            <w:color w:val="auto"/>
            <w:sz w:val="24"/>
            <w:szCs w:val="24"/>
            <w:highlight w:val="none"/>
            <w:u w:val="single"/>
          </w:rPr>
          <w:delText xml:space="preserve">   （项目名称）   </w:delText>
        </w:r>
      </w:del>
      <w:del w:id="252" w:author="hasee" w:date="2025-02-18T16:27:35Z">
        <w:r>
          <w:rPr>
            <w:rFonts w:hint="eastAsia" w:ascii="宋体" w:hAnsi="宋体" w:eastAsia="宋体" w:cs="宋体"/>
            <w:color w:val="auto"/>
            <w:sz w:val="24"/>
            <w:szCs w:val="24"/>
            <w:highlight w:val="none"/>
          </w:rPr>
          <w:delText>（项目编号：</w:delText>
        </w:r>
      </w:del>
      <w:del w:id="253" w:author="hasee" w:date="2025-02-18T16:27:35Z">
        <w:r>
          <w:rPr>
            <w:rFonts w:hint="eastAsia" w:ascii="宋体" w:hAnsi="宋体" w:eastAsia="宋体" w:cs="宋体"/>
            <w:color w:val="auto"/>
            <w:sz w:val="24"/>
            <w:szCs w:val="24"/>
            <w:highlight w:val="none"/>
            <w:u w:val="single"/>
          </w:rPr>
          <w:delText xml:space="preserve">            </w:delText>
        </w:r>
      </w:del>
      <w:del w:id="254" w:author="hasee" w:date="2025-02-18T16:27:35Z">
        <w:r>
          <w:rPr>
            <w:rFonts w:hint="eastAsia" w:ascii="宋体" w:hAnsi="宋体" w:eastAsia="宋体" w:cs="宋体"/>
            <w:color w:val="auto"/>
            <w:sz w:val="24"/>
            <w:szCs w:val="24"/>
            <w:highlight w:val="none"/>
          </w:rPr>
          <w:delText>）的磋商活动，现郑重承诺：</w:delText>
        </w:r>
      </w:del>
    </w:p>
    <w:p>
      <w:pPr>
        <w:snapToGrid w:val="0"/>
        <w:spacing w:line="360" w:lineRule="auto"/>
        <w:ind w:firstLine="480" w:firstLineChars="200"/>
        <w:rPr>
          <w:del w:id="255" w:author="hasee" w:date="2025-02-18T16:27:35Z"/>
          <w:rFonts w:hint="eastAsia" w:ascii="宋体" w:hAnsi="宋体" w:eastAsia="宋体" w:cs="宋体"/>
          <w:color w:val="auto"/>
          <w:sz w:val="24"/>
          <w:szCs w:val="24"/>
          <w:highlight w:val="none"/>
        </w:rPr>
      </w:pPr>
      <w:del w:id="256" w:author="hasee" w:date="2025-02-18T16:27:35Z">
        <w:r>
          <w:rPr>
            <w:rFonts w:hint="eastAsia" w:ascii="宋体" w:hAnsi="宋体" w:eastAsia="宋体" w:cs="宋体"/>
            <w:color w:val="auto"/>
            <w:sz w:val="24"/>
            <w:szCs w:val="24"/>
            <w:highlight w:val="none"/>
          </w:rPr>
          <w:delText>本投标人依法缴纳税收和社会保障资金。</w:delText>
        </w:r>
      </w:del>
    </w:p>
    <w:p>
      <w:pPr>
        <w:snapToGrid w:val="0"/>
        <w:spacing w:line="360" w:lineRule="auto"/>
        <w:ind w:firstLine="480" w:firstLineChars="200"/>
        <w:rPr>
          <w:del w:id="257" w:author="hasee" w:date="2025-02-18T16:27:35Z"/>
          <w:rFonts w:hint="eastAsia" w:ascii="宋体" w:hAnsi="宋体" w:eastAsia="宋体" w:cs="宋体"/>
          <w:color w:val="auto"/>
          <w:sz w:val="24"/>
          <w:szCs w:val="24"/>
          <w:highlight w:val="none"/>
        </w:rPr>
      </w:pPr>
      <w:del w:id="258" w:author="hasee" w:date="2025-02-18T16:27:35Z">
        <w:r>
          <w:rPr>
            <w:rFonts w:hint="eastAsia" w:ascii="宋体" w:hAnsi="宋体" w:eastAsia="宋体" w:cs="宋体"/>
            <w:color w:val="auto"/>
            <w:sz w:val="24"/>
            <w:szCs w:val="24"/>
            <w:highlight w:val="none"/>
          </w:rPr>
          <w:delText>本投标人对上述承诺的内容事项真实性负责，如经查实上述承诺的内容事项存在虚假，本投标人愿意接受以提供虚假材料谋取中标追究法律责任。</w:delText>
        </w:r>
      </w:del>
    </w:p>
    <w:p>
      <w:pPr>
        <w:snapToGrid w:val="0"/>
        <w:spacing w:line="360" w:lineRule="auto"/>
        <w:ind w:firstLine="480" w:firstLineChars="200"/>
        <w:rPr>
          <w:del w:id="259" w:author="hasee" w:date="2025-02-18T16:27:35Z"/>
          <w:rFonts w:hint="eastAsia" w:ascii="宋体" w:hAnsi="宋体" w:eastAsia="宋体" w:cs="宋体"/>
          <w:color w:val="auto"/>
          <w:sz w:val="24"/>
          <w:szCs w:val="24"/>
          <w:highlight w:val="none"/>
        </w:rPr>
      </w:pPr>
      <w:del w:id="260" w:author="hasee" w:date="2025-02-18T16:27:35Z">
        <w:r>
          <w:rPr>
            <w:rFonts w:hint="eastAsia" w:ascii="宋体" w:hAnsi="宋体" w:eastAsia="宋体" w:cs="宋体"/>
            <w:color w:val="auto"/>
            <w:sz w:val="24"/>
            <w:szCs w:val="24"/>
            <w:highlight w:val="none"/>
          </w:rPr>
          <w:delText>特此承诺。</w:delText>
        </w:r>
      </w:del>
    </w:p>
    <w:p>
      <w:pPr>
        <w:snapToGrid w:val="0"/>
        <w:spacing w:line="360" w:lineRule="auto"/>
        <w:ind w:firstLine="480" w:firstLineChars="200"/>
        <w:rPr>
          <w:del w:id="261" w:author="hasee" w:date="2025-02-18T16:27:35Z"/>
          <w:rFonts w:hint="eastAsia" w:ascii="宋体" w:hAnsi="宋体" w:eastAsia="宋体" w:cs="宋体"/>
          <w:color w:val="auto"/>
          <w:sz w:val="24"/>
          <w:szCs w:val="24"/>
          <w:highlight w:val="none"/>
        </w:rPr>
      </w:pP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del w:id="262" w:author="hasee" w:date="2025-02-18T16:27:35Z"/>
          <w:rFonts w:hint="eastAsia" w:ascii="宋体" w:hAnsi="宋体" w:eastAsia="宋体" w:cs="宋体"/>
          <w:color w:val="auto"/>
          <w:sz w:val="24"/>
          <w:szCs w:val="24"/>
          <w:highlight w:val="none"/>
        </w:rPr>
      </w:pPr>
      <w:del w:id="263" w:author="hasee" w:date="2025-02-18T16:27:35Z">
        <w:r>
          <w:rPr>
            <w:rFonts w:hint="eastAsia" w:ascii="宋体" w:hAnsi="宋体" w:eastAsia="宋体" w:cs="宋体"/>
            <w:color w:val="auto"/>
            <w:sz w:val="24"/>
            <w:szCs w:val="24"/>
            <w:highlight w:val="none"/>
          </w:rPr>
          <w:delText>投标人名称：</w:delText>
        </w:r>
      </w:del>
      <w:del w:id="264" w:author="hasee" w:date="2025-02-18T16:27:35Z">
        <w:r>
          <w:rPr>
            <w:rFonts w:hint="eastAsia" w:ascii="宋体" w:hAnsi="宋体" w:eastAsia="宋体" w:cs="宋体"/>
            <w:color w:val="auto"/>
            <w:sz w:val="24"/>
            <w:szCs w:val="24"/>
            <w:highlight w:val="none"/>
            <w:u w:val="single"/>
          </w:rPr>
          <w:delText xml:space="preserve">  （投标人全称）  </w:delText>
        </w:r>
      </w:del>
      <w:del w:id="265" w:author="hasee" w:date="2025-02-18T16:27:35Z">
        <w:r>
          <w:rPr>
            <w:rFonts w:hint="eastAsia" w:ascii="宋体" w:hAnsi="宋体" w:eastAsia="宋体" w:cs="宋体"/>
            <w:color w:val="auto"/>
            <w:sz w:val="24"/>
            <w:szCs w:val="24"/>
            <w:highlight w:val="none"/>
          </w:rPr>
          <w:delText>（加盖公章）</w:delText>
        </w:r>
      </w:del>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del w:id="266" w:author="hasee" w:date="2025-02-18T16:27:35Z"/>
          <w:rFonts w:hint="eastAsia" w:ascii="宋体" w:hAnsi="宋体" w:eastAsia="宋体" w:cs="宋体"/>
          <w:color w:val="auto"/>
          <w:sz w:val="24"/>
          <w:szCs w:val="24"/>
          <w:highlight w:val="none"/>
        </w:rPr>
      </w:pPr>
      <w:del w:id="267" w:author="hasee" w:date="2025-02-18T16:27:35Z">
        <w:r>
          <w:rPr>
            <w:rFonts w:hint="eastAsia" w:ascii="宋体" w:hAnsi="宋体" w:eastAsia="宋体" w:cs="宋体"/>
            <w:color w:val="auto"/>
            <w:sz w:val="24"/>
            <w:szCs w:val="24"/>
            <w:highlight w:val="none"/>
          </w:rPr>
          <w:delText>法定代表人或授权代表：</w:delText>
        </w:r>
      </w:del>
      <w:del w:id="268" w:author="hasee" w:date="2025-02-18T16:27:35Z">
        <w:r>
          <w:rPr>
            <w:rFonts w:hint="eastAsia" w:ascii="宋体" w:hAnsi="宋体" w:eastAsia="宋体" w:cs="宋体"/>
            <w:color w:val="auto"/>
            <w:sz w:val="24"/>
            <w:szCs w:val="24"/>
            <w:highlight w:val="none"/>
            <w:u w:val="single"/>
          </w:rPr>
          <w:delText xml:space="preserve">    （签</w:delText>
        </w:r>
      </w:del>
      <w:del w:id="269" w:author="hasee" w:date="2025-02-18T16:27:35Z">
        <w:r>
          <w:rPr>
            <w:rFonts w:hint="eastAsia" w:ascii="宋体" w:hAnsi="宋体" w:eastAsia="宋体" w:cs="宋体"/>
            <w:color w:val="auto"/>
            <w:sz w:val="24"/>
            <w:szCs w:val="24"/>
            <w:highlight w:val="none"/>
            <w:u w:val="single"/>
            <w:lang w:val="en-US" w:eastAsia="zh-CN"/>
          </w:rPr>
          <w:delText>字</w:delText>
        </w:r>
      </w:del>
      <w:del w:id="270" w:author="hasee" w:date="2025-02-18T16:27:35Z">
        <w:r>
          <w:rPr>
            <w:rFonts w:hint="eastAsia" w:ascii="宋体" w:hAnsi="宋体" w:eastAsia="宋体" w:cs="宋体"/>
            <w:color w:val="auto"/>
            <w:sz w:val="24"/>
            <w:szCs w:val="24"/>
            <w:highlight w:val="none"/>
            <w:u w:val="single"/>
          </w:rPr>
          <w:delText xml:space="preserve">或盖章）   </w:delText>
        </w:r>
      </w:del>
    </w:p>
    <w:p>
      <w:pPr>
        <w:keepNext w:val="0"/>
        <w:keepLines w:val="0"/>
        <w:pageBreakBefore w:val="0"/>
        <w:widowControl/>
        <w:kinsoku/>
        <w:wordWrap/>
        <w:overflowPunct/>
        <w:topLinePunct w:val="0"/>
        <w:autoSpaceDE/>
        <w:autoSpaceDN/>
        <w:bidi w:val="0"/>
        <w:adjustRightInd/>
        <w:snapToGrid w:val="0"/>
        <w:spacing w:line="360" w:lineRule="auto"/>
        <w:ind w:firstLine="480" w:firstLineChars="200"/>
        <w:jc w:val="left"/>
        <w:textAlignment w:val="auto"/>
        <w:outlineLvl w:val="1"/>
        <w:rPr>
          <w:del w:id="271" w:author="hasee" w:date="2025-02-18T16:27:35Z"/>
          <w:rFonts w:hint="eastAsia" w:ascii="宋体" w:hAnsi="宋体" w:eastAsia="宋体" w:cs="宋体"/>
          <w:color w:val="auto"/>
          <w:sz w:val="24"/>
          <w:szCs w:val="24"/>
          <w:highlight w:val="none"/>
        </w:rPr>
      </w:pPr>
      <w:del w:id="272" w:author="hasee" w:date="2025-02-18T16:27:35Z">
        <w:r>
          <w:rPr>
            <w:rFonts w:hint="eastAsia" w:ascii="宋体" w:hAnsi="宋体" w:eastAsia="宋体" w:cs="宋体"/>
            <w:color w:val="auto"/>
            <w:sz w:val="24"/>
            <w:szCs w:val="24"/>
            <w:highlight w:val="none"/>
          </w:rPr>
          <w:delText>日期：</w:delText>
        </w:r>
      </w:del>
      <w:del w:id="273" w:author="hasee" w:date="2025-02-18T16:27:35Z">
        <w:r>
          <w:rPr>
            <w:rFonts w:hint="eastAsia" w:ascii="宋体" w:hAnsi="宋体" w:eastAsia="宋体" w:cs="宋体"/>
            <w:color w:val="auto"/>
            <w:sz w:val="24"/>
            <w:szCs w:val="24"/>
            <w:highlight w:val="none"/>
            <w:u w:val="single"/>
          </w:rPr>
          <w:delText xml:space="preserve">        </w:delText>
        </w:r>
      </w:del>
      <w:del w:id="274" w:author="hasee" w:date="2025-02-18T16:27:35Z">
        <w:r>
          <w:rPr>
            <w:rFonts w:hint="eastAsia" w:ascii="宋体" w:hAnsi="宋体" w:eastAsia="宋体" w:cs="宋体"/>
            <w:color w:val="auto"/>
            <w:sz w:val="24"/>
            <w:szCs w:val="24"/>
            <w:highlight w:val="none"/>
          </w:rPr>
          <w:delText>年</w:delText>
        </w:r>
      </w:del>
      <w:del w:id="275" w:author="hasee" w:date="2025-02-18T16:27:35Z">
        <w:r>
          <w:rPr>
            <w:rFonts w:hint="eastAsia" w:ascii="宋体" w:hAnsi="宋体" w:eastAsia="宋体" w:cs="宋体"/>
            <w:color w:val="auto"/>
            <w:sz w:val="24"/>
            <w:szCs w:val="24"/>
            <w:highlight w:val="none"/>
            <w:u w:val="single"/>
          </w:rPr>
          <w:delText xml:space="preserve">    </w:delText>
        </w:r>
      </w:del>
      <w:del w:id="276" w:author="hasee" w:date="2025-02-18T16:27:35Z">
        <w:r>
          <w:rPr>
            <w:rFonts w:hint="eastAsia" w:ascii="宋体" w:hAnsi="宋体" w:eastAsia="宋体" w:cs="宋体"/>
            <w:color w:val="auto"/>
            <w:sz w:val="24"/>
            <w:szCs w:val="24"/>
            <w:highlight w:val="none"/>
          </w:rPr>
          <w:delText>月</w:delText>
        </w:r>
      </w:del>
      <w:del w:id="277" w:author="hasee" w:date="2025-02-18T16:27:35Z">
        <w:r>
          <w:rPr>
            <w:rFonts w:hint="eastAsia" w:ascii="宋体" w:hAnsi="宋体" w:eastAsia="宋体" w:cs="宋体"/>
            <w:color w:val="auto"/>
            <w:sz w:val="24"/>
            <w:szCs w:val="24"/>
            <w:highlight w:val="none"/>
            <w:u w:val="single"/>
          </w:rPr>
          <w:delText xml:space="preserve">    </w:delText>
        </w:r>
      </w:del>
      <w:del w:id="278" w:author="hasee" w:date="2025-02-18T16:27:35Z">
        <w:r>
          <w:rPr>
            <w:rFonts w:hint="eastAsia" w:ascii="宋体" w:hAnsi="宋体" w:eastAsia="宋体" w:cs="宋体"/>
            <w:color w:val="auto"/>
            <w:sz w:val="24"/>
            <w:szCs w:val="24"/>
            <w:highlight w:val="none"/>
          </w:rPr>
          <w:delText>日</w:delText>
        </w:r>
      </w:del>
    </w:p>
    <w:p>
      <w:pPr>
        <w:pStyle w:val="13"/>
        <w:rPr>
          <w:del w:id="279" w:author="hasee" w:date="2025-02-18T16:27:35Z"/>
          <w:rFonts w:hint="eastAsia" w:ascii="宋体" w:hAnsi="宋体" w:eastAsia="宋体" w:cs="宋体"/>
          <w:color w:val="auto"/>
          <w:sz w:val="24"/>
          <w:szCs w:val="24"/>
          <w:highlight w:val="none"/>
        </w:rPr>
      </w:pPr>
    </w:p>
    <w:p>
      <w:pPr>
        <w:keepNext w:val="0"/>
        <w:keepLines w:val="0"/>
        <w:pageBreakBefore w:val="0"/>
        <w:widowControl/>
        <w:shd w:val="clear" w:color="auto" w:fill="FFFFFF"/>
        <w:kinsoku/>
        <w:wordWrap w:val="0"/>
        <w:overflowPunct/>
        <w:topLinePunct w:val="0"/>
        <w:autoSpaceDE/>
        <w:autoSpaceDN/>
        <w:bidi w:val="0"/>
        <w:adjustRightInd/>
        <w:snapToGrid/>
        <w:ind w:right="-92" w:rightChars="-44"/>
        <w:jc w:val="center"/>
        <w:textAlignment w:val="auto"/>
        <w:rPr>
          <w:del w:id="280" w:author="hasee" w:date="2025-02-18T16:27:35Z"/>
          <w:rFonts w:hint="eastAsia" w:ascii="宋体" w:hAnsi="宋体" w:eastAsia="宋体" w:cs="宋体"/>
          <w:color w:val="auto"/>
          <w:kern w:val="0"/>
          <w:sz w:val="24"/>
          <w:szCs w:val="24"/>
          <w:highlight w:val="none"/>
        </w:rPr>
      </w:pPr>
    </w:p>
    <w:p>
      <w:pPr>
        <w:keepNext w:val="0"/>
        <w:keepLines w:val="0"/>
        <w:pageBreakBefore w:val="0"/>
        <w:kinsoku/>
        <w:wordWrap/>
        <w:overflowPunct/>
        <w:topLinePunct w:val="0"/>
        <w:autoSpaceDE/>
        <w:autoSpaceDN/>
        <w:bidi w:val="0"/>
        <w:spacing w:beforeAutospacing="0" w:afterAutospacing="0" w:line="360" w:lineRule="auto"/>
        <w:rPr>
          <w:del w:id="281" w:author="hasee" w:date="2025-02-18T16:27:35Z"/>
          <w:rFonts w:hint="eastAsia" w:ascii="宋体" w:hAnsi="宋体" w:eastAsia="宋体" w:cs="宋体"/>
          <w:color w:val="auto"/>
          <w:sz w:val="24"/>
          <w:szCs w:val="24"/>
          <w:highlight w:val="none"/>
        </w:rPr>
      </w:pPr>
      <w:del w:id="282" w:author="hasee" w:date="2025-02-18T16:27:35Z">
        <w:r>
          <w:rPr>
            <w:rFonts w:hint="eastAsia" w:ascii="宋体" w:hAnsi="宋体" w:eastAsia="宋体" w:cs="宋体"/>
            <w:b/>
            <w:bCs/>
            <w:color w:val="auto"/>
            <w:sz w:val="24"/>
            <w:szCs w:val="24"/>
            <w:highlight w:val="none"/>
          </w:rPr>
          <w:delText>附件</w:delText>
        </w:r>
      </w:del>
      <w:del w:id="283" w:author="hasee" w:date="2025-02-18T16:27:35Z">
        <w:r>
          <w:rPr>
            <w:rFonts w:hint="eastAsia" w:ascii="宋体" w:hAnsi="宋体" w:eastAsia="宋体" w:cs="宋体"/>
            <w:b/>
            <w:bCs/>
            <w:color w:val="auto"/>
            <w:sz w:val="24"/>
            <w:szCs w:val="24"/>
            <w:highlight w:val="none"/>
            <w:lang w:val="en-US" w:eastAsia="zh-CN"/>
          </w:rPr>
          <w:delText xml:space="preserve">3 </w:delText>
        </w:r>
      </w:del>
      <w:del w:id="284" w:author="hasee" w:date="2025-02-18T16:27:35Z">
        <w:r>
          <w:rPr>
            <w:rFonts w:hint="eastAsia" w:ascii="宋体" w:hAnsi="宋体" w:eastAsia="宋体" w:cs="宋体"/>
            <w:b/>
            <w:bCs/>
            <w:color w:val="auto"/>
            <w:sz w:val="24"/>
            <w:szCs w:val="24"/>
            <w:highlight w:val="none"/>
          </w:rPr>
          <w:delText>采购投标文件装订顺序</w:delText>
        </w:r>
      </w:del>
    </w:p>
    <w:p>
      <w:pPr>
        <w:pStyle w:val="2"/>
        <w:keepNext w:val="0"/>
        <w:keepLines w:val="0"/>
        <w:pageBreakBefore w:val="0"/>
        <w:kinsoku/>
        <w:wordWrap/>
        <w:overflowPunct/>
        <w:topLinePunct w:val="0"/>
        <w:autoSpaceDE/>
        <w:autoSpaceDN/>
        <w:bidi w:val="0"/>
        <w:spacing w:beforeAutospacing="0" w:afterAutospacing="0" w:line="360" w:lineRule="auto"/>
        <w:rPr>
          <w:del w:id="285" w:author="hasee" w:date="2025-02-18T16:27:35Z"/>
          <w:rFonts w:hint="eastAsia" w:ascii="宋体" w:hAnsi="宋体" w:eastAsia="宋体" w:cs="宋体"/>
          <w:color w:val="auto"/>
          <w:sz w:val="24"/>
          <w:szCs w:val="24"/>
          <w:highlight w:val="none"/>
          <w:lang w:val="en-US" w:eastAsia="zh-CN"/>
        </w:rPr>
      </w:pP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del w:id="286" w:author="hasee" w:date="2025-02-18T16:27:35Z"/>
          <w:rFonts w:hint="eastAsia" w:ascii="宋体" w:hAnsi="宋体" w:eastAsia="宋体" w:cs="宋体"/>
          <w:bCs/>
          <w:color w:val="auto"/>
          <w:spacing w:val="8"/>
          <w:sz w:val="24"/>
          <w:szCs w:val="24"/>
          <w:highlight w:val="none"/>
        </w:rPr>
      </w:pPr>
      <w:del w:id="287" w:author="hasee" w:date="2025-02-18T16:27:35Z">
        <w:r>
          <w:rPr>
            <w:rFonts w:hint="eastAsia" w:ascii="宋体" w:hAnsi="宋体" w:eastAsia="宋体" w:cs="宋体"/>
            <w:bCs/>
            <w:color w:val="auto"/>
            <w:spacing w:val="8"/>
            <w:sz w:val="24"/>
            <w:szCs w:val="24"/>
            <w:highlight w:val="none"/>
          </w:rPr>
          <w:delText>1</w:delText>
        </w:r>
      </w:del>
      <w:del w:id="288" w:author="hasee" w:date="2025-02-18T16:27:35Z">
        <w:r>
          <w:rPr>
            <w:rFonts w:hint="eastAsia" w:ascii="宋体" w:hAnsi="宋体" w:eastAsia="宋体" w:cs="宋体"/>
            <w:bCs/>
            <w:color w:val="auto"/>
            <w:spacing w:val="8"/>
            <w:sz w:val="24"/>
            <w:szCs w:val="24"/>
            <w:highlight w:val="none"/>
            <w:lang w:val="en-US" w:eastAsia="zh-CN"/>
          </w:rPr>
          <w:delText>.</w:delText>
        </w:r>
      </w:del>
      <w:del w:id="289" w:author="hasee" w:date="2025-02-18T16:27:35Z">
        <w:r>
          <w:rPr>
            <w:rFonts w:hint="eastAsia" w:ascii="宋体" w:hAnsi="宋体" w:eastAsia="宋体" w:cs="宋体"/>
            <w:bCs/>
            <w:color w:val="auto"/>
            <w:spacing w:val="8"/>
            <w:sz w:val="24"/>
            <w:szCs w:val="24"/>
            <w:highlight w:val="none"/>
          </w:rPr>
          <w:delText>封面（公司、项目、联系人、联系方式）</w:delText>
        </w:r>
      </w:del>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del w:id="290" w:author="hasee" w:date="2025-02-18T16:27:35Z"/>
          <w:rFonts w:hint="eastAsia" w:ascii="宋体" w:hAnsi="宋体" w:eastAsia="宋体" w:cs="宋体"/>
          <w:bCs/>
          <w:color w:val="auto"/>
          <w:spacing w:val="8"/>
          <w:sz w:val="24"/>
          <w:szCs w:val="24"/>
          <w:highlight w:val="none"/>
        </w:rPr>
      </w:pPr>
      <w:del w:id="291" w:author="hasee" w:date="2025-02-18T16:27:35Z">
        <w:r>
          <w:rPr>
            <w:rFonts w:hint="eastAsia" w:ascii="宋体" w:hAnsi="宋体" w:eastAsia="宋体" w:cs="宋体"/>
            <w:bCs/>
            <w:color w:val="auto"/>
            <w:spacing w:val="8"/>
            <w:sz w:val="24"/>
            <w:szCs w:val="24"/>
            <w:highlight w:val="none"/>
          </w:rPr>
          <w:delText>2</w:delText>
        </w:r>
      </w:del>
      <w:del w:id="292" w:author="hasee" w:date="2025-02-18T16:27:35Z">
        <w:r>
          <w:rPr>
            <w:rFonts w:hint="eastAsia" w:ascii="宋体" w:hAnsi="宋体" w:eastAsia="宋体" w:cs="宋体"/>
            <w:bCs/>
            <w:color w:val="auto"/>
            <w:spacing w:val="8"/>
            <w:sz w:val="24"/>
            <w:szCs w:val="24"/>
            <w:highlight w:val="none"/>
            <w:lang w:val="en-US" w:eastAsia="zh-CN"/>
          </w:rPr>
          <w:delText>.</w:delText>
        </w:r>
      </w:del>
      <w:del w:id="293" w:author="hasee" w:date="2025-02-18T16:27:35Z">
        <w:r>
          <w:rPr>
            <w:rFonts w:hint="eastAsia" w:ascii="宋体" w:hAnsi="宋体" w:eastAsia="宋体" w:cs="宋体"/>
            <w:bCs/>
            <w:color w:val="auto"/>
            <w:spacing w:val="8"/>
            <w:sz w:val="24"/>
            <w:szCs w:val="24"/>
            <w:highlight w:val="none"/>
          </w:rPr>
          <w:delText>目录</w:delText>
        </w:r>
      </w:del>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del w:id="294" w:author="hasee" w:date="2025-02-18T16:27:35Z"/>
          <w:rFonts w:hint="eastAsia" w:ascii="宋体" w:hAnsi="宋体" w:eastAsia="宋体" w:cs="宋体"/>
          <w:b/>
          <w:color w:val="auto"/>
          <w:sz w:val="24"/>
          <w:szCs w:val="24"/>
          <w:highlight w:val="none"/>
        </w:rPr>
      </w:pPr>
      <w:del w:id="295" w:author="hasee" w:date="2025-02-18T16:27:35Z">
        <w:r>
          <w:rPr>
            <w:rFonts w:hint="eastAsia" w:ascii="宋体" w:hAnsi="宋体" w:eastAsia="宋体" w:cs="宋体"/>
            <w:bCs/>
            <w:color w:val="auto"/>
            <w:spacing w:val="8"/>
            <w:sz w:val="24"/>
            <w:szCs w:val="24"/>
            <w:highlight w:val="none"/>
          </w:rPr>
          <w:delText>3</w:delText>
        </w:r>
      </w:del>
      <w:del w:id="296" w:author="hasee" w:date="2025-02-18T16:27:35Z">
        <w:r>
          <w:rPr>
            <w:rFonts w:hint="eastAsia" w:ascii="宋体" w:hAnsi="宋体" w:eastAsia="宋体" w:cs="宋体"/>
            <w:bCs/>
            <w:color w:val="auto"/>
            <w:spacing w:val="8"/>
            <w:sz w:val="24"/>
            <w:szCs w:val="24"/>
            <w:highlight w:val="none"/>
            <w:lang w:val="en-US" w:eastAsia="zh-CN"/>
          </w:rPr>
          <w:delText>.</w:delText>
        </w:r>
      </w:del>
      <w:del w:id="297" w:author="hasee" w:date="2025-02-18T16:27:35Z">
        <w:r>
          <w:rPr>
            <w:rFonts w:hint="eastAsia" w:ascii="宋体" w:hAnsi="宋体" w:eastAsia="宋体" w:cs="宋体"/>
            <w:color w:val="auto"/>
            <w:sz w:val="24"/>
            <w:szCs w:val="24"/>
            <w:highlight w:val="none"/>
          </w:rPr>
          <w:delText>报价一览表</w:delText>
        </w:r>
      </w:del>
    </w:p>
    <w:p>
      <w:pPr>
        <w:keepNext w:val="0"/>
        <w:keepLines w:val="0"/>
        <w:pageBreakBefore w:val="0"/>
        <w:numPr>
          <w:ilvl w:val="0"/>
          <w:numId w:val="3"/>
        </w:numPr>
        <w:kinsoku/>
        <w:wordWrap/>
        <w:overflowPunct/>
        <w:topLinePunct w:val="0"/>
        <w:autoSpaceDE/>
        <w:autoSpaceDN/>
        <w:bidi w:val="0"/>
        <w:adjustRightInd w:val="0"/>
        <w:spacing w:beforeAutospacing="0" w:afterAutospacing="0" w:line="360" w:lineRule="auto"/>
        <w:ind w:left="420" w:leftChars="0" w:hanging="420" w:firstLineChars="0"/>
        <w:jc w:val="both"/>
        <w:rPr>
          <w:del w:id="298" w:author="hasee" w:date="2025-02-18T16:27:35Z"/>
          <w:rFonts w:hint="eastAsia" w:ascii="宋体" w:hAnsi="宋体" w:eastAsia="宋体" w:cs="宋体"/>
          <w:color w:val="auto"/>
          <w:sz w:val="24"/>
          <w:szCs w:val="24"/>
          <w:highlight w:val="none"/>
        </w:rPr>
      </w:pPr>
      <w:del w:id="299" w:author="hasee" w:date="2025-02-18T16:27:35Z">
        <w:r>
          <w:rPr>
            <w:rFonts w:hint="eastAsia" w:ascii="宋体" w:hAnsi="宋体" w:eastAsia="宋体" w:cs="宋体"/>
            <w:color w:val="auto"/>
            <w:sz w:val="24"/>
            <w:szCs w:val="24"/>
            <w:highlight w:val="none"/>
          </w:rPr>
          <w:delText>4</w:delText>
        </w:r>
      </w:del>
      <w:del w:id="300" w:author="hasee" w:date="2025-02-18T16:27:35Z">
        <w:r>
          <w:rPr>
            <w:rFonts w:hint="eastAsia" w:ascii="宋体" w:hAnsi="宋体" w:eastAsia="宋体" w:cs="宋体"/>
            <w:color w:val="auto"/>
            <w:sz w:val="24"/>
            <w:szCs w:val="24"/>
            <w:highlight w:val="none"/>
            <w:lang w:val="en-US" w:eastAsia="zh-CN"/>
          </w:rPr>
          <w:delText>.</w:delText>
        </w:r>
      </w:del>
      <w:del w:id="301" w:author="hasee" w:date="2025-02-18T16:27:35Z">
        <w:r>
          <w:rPr>
            <w:rFonts w:hint="eastAsia" w:ascii="宋体" w:hAnsi="宋体" w:eastAsia="宋体" w:cs="宋体"/>
            <w:color w:val="auto"/>
            <w:sz w:val="24"/>
            <w:szCs w:val="24"/>
            <w:highlight w:val="none"/>
          </w:rPr>
          <w:delText>企业营业执照（复印件）</w:delText>
        </w:r>
      </w:del>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del w:id="302" w:author="hasee" w:date="2025-02-18T16:27:35Z"/>
          <w:rFonts w:hint="eastAsia" w:ascii="宋体" w:hAnsi="宋体" w:eastAsia="宋体" w:cs="宋体"/>
          <w:color w:val="auto"/>
          <w:sz w:val="24"/>
          <w:szCs w:val="24"/>
          <w:highlight w:val="none"/>
        </w:rPr>
      </w:pPr>
      <w:del w:id="303" w:author="hasee" w:date="2025-02-18T16:27:35Z">
        <w:r>
          <w:rPr>
            <w:rFonts w:hint="eastAsia" w:ascii="宋体" w:hAnsi="宋体" w:eastAsia="宋体" w:cs="宋体"/>
            <w:color w:val="auto"/>
            <w:sz w:val="24"/>
            <w:szCs w:val="24"/>
            <w:highlight w:val="none"/>
          </w:rPr>
          <w:delText>5</w:delText>
        </w:r>
      </w:del>
      <w:del w:id="304" w:author="hasee" w:date="2025-02-18T16:27:35Z">
        <w:r>
          <w:rPr>
            <w:rFonts w:hint="eastAsia" w:ascii="宋体" w:hAnsi="宋体" w:eastAsia="宋体" w:cs="宋体"/>
            <w:color w:val="auto"/>
            <w:sz w:val="24"/>
            <w:szCs w:val="24"/>
            <w:highlight w:val="none"/>
            <w:lang w:val="en-US" w:eastAsia="zh-CN"/>
          </w:rPr>
          <w:delText>.</w:delText>
        </w:r>
      </w:del>
      <w:del w:id="305" w:author="hasee" w:date="2025-02-18T16:27:35Z">
        <w:r>
          <w:rPr>
            <w:rFonts w:hint="eastAsia" w:ascii="宋体" w:hAnsi="宋体" w:eastAsia="宋体" w:cs="宋体"/>
            <w:color w:val="auto"/>
            <w:sz w:val="24"/>
            <w:szCs w:val="24"/>
            <w:highlight w:val="none"/>
          </w:rPr>
          <w:delText>供应商资质</w:delText>
        </w:r>
      </w:del>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del w:id="306" w:author="hasee" w:date="2025-02-18T16:27:35Z"/>
          <w:rFonts w:hint="eastAsia" w:ascii="宋体" w:hAnsi="宋体" w:eastAsia="宋体" w:cs="宋体"/>
          <w:color w:val="auto"/>
          <w:sz w:val="24"/>
          <w:szCs w:val="24"/>
          <w:highlight w:val="none"/>
        </w:rPr>
      </w:pPr>
      <w:del w:id="307" w:author="hasee" w:date="2025-02-18T16:27:35Z">
        <w:r>
          <w:rPr>
            <w:rFonts w:hint="eastAsia" w:ascii="宋体" w:hAnsi="宋体" w:eastAsia="宋体" w:cs="宋体"/>
            <w:color w:val="auto"/>
            <w:sz w:val="24"/>
            <w:szCs w:val="24"/>
            <w:highlight w:val="none"/>
          </w:rPr>
          <w:delText>6</w:delText>
        </w:r>
      </w:del>
      <w:del w:id="308" w:author="hasee" w:date="2025-02-18T16:27:35Z">
        <w:r>
          <w:rPr>
            <w:rFonts w:hint="eastAsia" w:ascii="宋体" w:hAnsi="宋体" w:eastAsia="宋体" w:cs="宋体"/>
            <w:color w:val="auto"/>
            <w:sz w:val="24"/>
            <w:szCs w:val="24"/>
            <w:highlight w:val="none"/>
            <w:lang w:val="en-US" w:eastAsia="zh-CN"/>
          </w:rPr>
          <w:delText>.禁止围标、串标情况承诺函</w:delText>
        </w:r>
      </w:del>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del w:id="309" w:author="hasee" w:date="2025-02-18T16:27:35Z"/>
          <w:rFonts w:hint="eastAsia" w:ascii="宋体" w:hAnsi="宋体" w:eastAsia="宋体" w:cs="宋体"/>
          <w:color w:val="auto"/>
          <w:sz w:val="24"/>
          <w:szCs w:val="24"/>
          <w:highlight w:val="none"/>
        </w:rPr>
      </w:pPr>
      <w:del w:id="310" w:author="hasee" w:date="2025-02-18T16:27:35Z">
        <w:r>
          <w:rPr>
            <w:rFonts w:hint="eastAsia" w:ascii="宋体" w:hAnsi="宋体" w:eastAsia="宋体" w:cs="宋体"/>
            <w:color w:val="auto"/>
            <w:sz w:val="24"/>
            <w:szCs w:val="24"/>
            <w:highlight w:val="none"/>
            <w:lang w:val="en-US" w:eastAsia="zh-CN"/>
          </w:rPr>
          <w:delText>7.</w:delText>
        </w:r>
      </w:del>
      <w:del w:id="311" w:author="hasee" w:date="2025-02-18T16:27:35Z">
        <w:r>
          <w:rPr>
            <w:rFonts w:hint="eastAsia" w:ascii="宋体" w:hAnsi="宋体" w:eastAsia="宋体" w:cs="宋体"/>
            <w:bCs/>
            <w:color w:val="auto"/>
            <w:sz w:val="24"/>
            <w:szCs w:val="24"/>
            <w:highlight w:val="none"/>
          </w:rPr>
          <w:delText>如有</w:delText>
        </w:r>
      </w:del>
      <w:del w:id="312" w:author="hasee" w:date="2025-02-18T16:27:35Z">
        <w:r>
          <w:rPr>
            <w:rFonts w:hint="eastAsia" w:ascii="宋体" w:hAnsi="宋体" w:eastAsia="宋体" w:cs="宋体"/>
            <w:color w:val="auto"/>
            <w:sz w:val="24"/>
            <w:szCs w:val="24"/>
            <w:highlight w:val="none"/>
          </w:rPr>
          <w:delText>企业管理体系认证（考核），请提供的有效证明文件的复印或扫描件，质量管理体系认证包括FDA、CE、ISO等认证（提供中文翻译复印件）</w:delText>
        </w:r>
      </w:del>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del w:id="313" w:author="hasee" w:date="2025-02-18T16:27:35Z"/>
          <w:rFonts w:hint="eastAsia" w:ascii="宋体" w:hAnsi="宋体" w:eastAsia="宋体" w:cs="宋体"/>
          <w:color w:val="auto"/>
          <w:sz w:val="24"/>
          <w:szCs w:val="24"/>
          <w:highlight w:val="none"/>
          <w:lang w:eastAsia="zh-CN"/>
        </w:rPr>
      </w:pPr>
      <w:del w:id="314" w:author="hasee" w:date="2025-02-18T16:27:35Z">
        <w:r>
          <w:rPr>
            <w:rFonts w:hint="eastAsia" w:ascii="宋体" w:hAnsi="宋体" w:eastAsia="宋体" w:cs="宋体"/>
            <w:bCs/>
            <w:color w:val="auto"/>
            <w:sz w:val="24"/>
            <w:szCs w:val="24"/>
            <w:highlight w:val="none"/>
            <w:lang w:val="en-US" w:eastAsia="zh-CN"/>
          </w:rPr>
          <w:delText>8.行业相关</w:delText>
        </w:r>
      </w:del>
      <w:del w:id="315" w:author="hasee" w:date="2025-02-18T16:27:35Z">
        <w:r>
          <w:rPr>
            <w:rFonts w:hint="eastAsia" w:ascii="宋体" w:hAnsi="宋体" w:eastAsia="宋体" w:cs="宋体"/>
            <w:color w:val="auto"/>
            <w:sz w:val="24"/>
            <w:szCs w:val="24"/>
            <w:highlight w:val="none"/>
          </w:rPr>
          <w:delText>规范或标准</w:delText>
        </w:r>
      </w:del>
      <w:del w:id="316" w:author="hasee" w:date="2025-02-18T16:27:35Z">
        <w:r>
          <w:rPr>
            <w:rFonts w:hint="eastAsia" w:ascii="宋体" w:hAnsi="宋体" w:eastAsia="宋体" w:cs="宋体"/>
            <w:color w:val="auto"/>
            <w:sz w:val="24"/>
            <w:szCs w:val="24"/>
            <w:highlight w:val="none"/>
            <w:lang w:eastAsia="zh-CN"/>
          </w:rPr>
          <w:delText>（</w:delText>
        </w:r>
      </w:del>
      <w:del w:id="317" w:author="hasee" w:date="2025-02-18T16:27:35Z">
        <w:r>
          <w:rPr>
            <w:rFonts w:hint="eastAsia" w:ascii="宋体" w:hAnsi="宋体" w:eastAsia="宋体" w:cs="宋体"/>
            <w:color w:val="auto"/>
            <w:sz w:val="24"/>
            <w:szCs w:val="24"/>
            <w:highlight w:val="none"/>
            <w:lang w:val="en-US" w:eastAsia="zh-CN"/>
          </w:rPr>
          <w:delText>如有</w:delText>
        </w:r>
      </w:del>
      <w:del w:id="318" w:author="hasee" w:date="2025-02-18T16:27:35Z">
        <w:r>
          <w:rPr>
            <w:rFonts w:hint="eastAsia" w:ascii="宋体" w:hAnsi="宋体" w:eastAsia="宋体" w:cs="宋体"/>
            <w:color w:val="auto"/>
            <w:sz w:val="24"/>
            <w:szCs w:val="24"/>
            <w:highlight w:val="none"/>
            <w:lang w:eastAsia="zh-CN"/>
          </w:rPr>
          <w:delText>）</w:delText>
        </w:r>
      </w:del>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del w:id="319" w:author="hasee" w:date="2025-02-18T16:27:35Z"/>
          <w:rFonts w:hint="eastAsia" w:ascii="宋体" w:hAnsi="宋体" w:eastAsia="宋体" w:cs="宋体"/>
          <w:color w:val="auto"/>
          <w:sz w:val="24"/>
          <w:szCs w:val="24"/>
          <w:highlight w:val="none"/>
          <w:lang w:val="en-US" w:eastAsia="zh-CN"/>
        </w:rPr>
      </w:pPr>
      <w:del w:id="320" w:author="hasee" w:date="2025-02-18T16:27:35Z">
        <w:r>
          <w:rPr>
            <w:rFonts w:hint="eastAsia" w:ascii="宋体" w:hAnsi="宋体" w:eastAsia="宋体" w:cs="宋体"/>
            <w:color w:val="auto"/>
            <w:sz w:val="24"/>
            <w:szCs w:val="24"/>
            <w:highlight w:val="none"/>
            <w:lang w:val="en-US" w:eastAsia="zh-CN"/>
          </w:rPr>
          <w:delText>9.</w:delText>
        </w:r>
      </w:del>
      <w:del w:id="321" w:author="hasee" w:date="2025-02-18T16:27:35Z">
        <w:r>
          <w:rPr>
            <w:rFonts w:hint="eastAsia" w:ascii="宋体" w:hAnsi="宋体" w:eastAsia="宋体" w:cs="宋体"/>
            <w:bCs/>
            <w:color w:val="auto"/>
            <w:spacing w:val="8"/>
            <w:sz w:val="24"/>
            <w:szCs w:val="24"/>
            <w:highlight w:val="none"/>
          </w:rPr>
          <w:delText>售后</w:delText>
        </w:r>
      </w:del>
      <w:del w:id="322" w:author="hasee" w:date="2025-02-18T16:27:35Z">
        <w:r>
          <w:rPr>
            <w:rFonts w:hint="eastAsia" w:ascii="宋体" w:hAnsi="宋体" w:eastAsia="宋体" w:cs="宋体"/>
            <w:bCs/>
            <w:color w:val="auto"/>
            <w:sz w:val="24"/>
            <w:szCs w:val="24"/>
            <w:highlight w:val="none"/>
          </w:rPr>
          <w:delText>服务承诺</w:delText>
        </w:r>
      </w:del>
      <w:del w:id="323" w:author="hasee" w:date="2025-02-18T16:27:35Z">
        <w:r>
          <w:rPr>
            <w:rFonts w:hint="eastAsia" w:ascii="宋体" w:hAnsi="宋体" w:eastAsia="宋体" w:cs="宋体"/>
            <w:bCs/>
            <w:color w:val="auto"/>
            <w:sz w:val="24"/>
            <w:szCs w:val="24"/>
            <w:highlight w:val="none"/>
            <w:lang w:val="en-US" w:eastAsia="zh-CN"/>
          </w:rPr>
          <w:delText>及其它承诺</w:delText>
        </w:r>
      </w:del>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jc w:val="both"/>
        <w:rPr>
          <w:del w:id="324" w:author="hasee" w:date="2025-02-18T16:27:35Z"/>
          <w:rFonts w:hint="eastAsia" w:ascii="宋体" w:hAnsi="宋体" w:eastAsia="宋体" w:cs="宋体"/>
          <w:color w:val="auto"/>
          <w:sz w:val="24"/>
          <w:szCs w:val="24"/>
          <w:highlight w:val="none"/>
          <w:lang w:val="en-US" w:eastAsia="zh-CN"/>
        </w:rPr>
      </w:pPr>
      <w:del w:id="325" w:author="hasee" w:date="2025-02-18T16:27:35Z">
        <w:r>
          <w:rPr>
            <w:rFonts w:hint="eastAsia" w:ascii="宋体" w:hAnsi="宋体" w:eastAsia="宋体" w:cs="宋体"/>
            <w:bCs/>
            <w:color w:val="auto"/>
            <w:sz w:val="24"/>
            <w:szCs w:val="24"/>
            <w:highlight w:val="none"/>
            <w:lang w:val="en-US" w:eastAsia="zh-CN"/>
          </w:rPr>
          <w:delText>10.投标人认为需要提供的其它文件</w:delText>
        </w:r>
      </w:del>
    </w:p>
    <w:p>
      <w:pPr>
        <w:keepNext w:val="0"/>
        <w:keepLines w:val="0"/>
        <w:pageBreakBefore w:val="0"/>
        <w:numPr>
          <w:ilvl w:val="0"/>
          <w:numId w:val="3"/>
        </w:numPr>
        <w:tabs>
          <w:tab w:val="left" w:pos="0"/>
        </w:tabs>
        <w:kinsoku/>
        <w:wordWrap/>
        <w:overflowPunct/>
        <w:topLinePunct w:val="0"/>
        <w:autoSpaceDE/>
        <w:autoSpaceDN/>
        <w:bidi w:val="0"/>
        <w:spacing w:beforeAutospacing="0" w:afterAutospacing="0" w:line="360" w:lineRule="auto"/>
        <w:ind w:left="420" w:leftChars="0" w:hanging="420" w:firstLineChars="0"/>
        <w:jc w:val="both"/>
        <w:rPr>
          <w:del w:id="326" w:author="hasee" w:date="2025-02-18T16:27:35Z"/>
          <w:rFonts w:hint="eastAsia" w:ascii="宋体" w:hAnsi="宋体" w:eastAsia="宋体" w:cs="宋体"/>
          <w:bCs/>
          <w:color w:val="auto"/>
          <w:sz w:val="24"/>
          <w:szCs w:val="24"/>
          <w:highlight w:val="none"/>
        </w:rPr>
      </w:pPr>
      <w:del w:id="327" w:author="hasee" w:date="2025-02-18T16:27:35Z">
        <w:r>
          <w:rPr>
            <w:rFonts w:hint="eastAsia" w:ascii="宋体" w:hAnsi="宋体" w:eastAsia="宋体" w:cs="宋体"/>
            <w:bCs/>
            <w:color w:val="auto"/>
            <w:spacing w:val="8"/>
            <w:sz w:val="24"/>
            <w:szCs w:val="24"/>
            <w:highlight w:val="none"/>
          </w:rPr>
          <w:delText>1</w:delText>
        </w:r>
      </w:del>
      <w:del w:id="328" w:author="hasee" w:date="2025-02-18T16:27:35Z">
        <w:r>
          <w:rPr>
            <w:rFonts w:hint="eastAsia" w:ascii="宋体" w:hAnsi="宋体" w:eastAsia="宋体" w:cs="宋体"/>
            <w:bCs/>
            <w:color w:val="auto"/>
            <w:spacing w:val="8"/>
            <w:sz w:val="24"/>
            <w:szCs w:val="24"/>
            <w:highlight w:val="none"/>
            <w:lang w:val="en-US" w:eastAsia="zh-CN"/>
          </w:rPr>
          <w:delText>1.</w:delText>
        </w:r>
      </w:del>
      <w:del w:id="329" w:author="hasee" w:date="2025-02-18T16:27:35Z">
        <w:r>
          <w:rPr>
            <w:rFonts w:hint="eastAsia" w:ascii="宋体" w:hAnsi="宋体" w:eastAsia="宋体" w:cs="宋体"/>
            <w:bCs/>
            <w:color w:val="auto"/>
            <w:spacing w:val="8"/>
            <w:sz w:val="24"/>
            <w:szCs w:val="24"/>
            <w:highlight w:val="none"/>
          </w:rPr>
          <w:delText>封底</w:delText>
        </w:r>
      </w:del>
    </w:p>
    <w:p>
      <w:pPr>
        <w:keepNext w:val="0"/>
        <w:keepLines w:val="0"/>
        <w:pageBreakBefore w:val="0"/>
        <w:kinsoku/>
        <w:wordWrap/>
        <w:overflowPunct/>
        <w:topLinePunct w:val="0"/>
        <w:autoSpaceDE/>
        <w:autoSpaceDN/>
        <w:bidi w:val="0"/>
        <w:spacing w:beforeAutospacing="0" w:afterAutospacing="0" w:line="360" w:lineRule="auto"/>
        <w:rPr>
          <w:del w:id="330" w:author="hasee" w:date="2025-02-18T16:27:35Z"/>
          <w:rFonts w:hint="eastAsia" w:ascii="宋体" w:hAnsi="宋体" w:eastAsia="宋体" w:cs="宋体"/>
          <w:b/>
          <w:bCs/>
          <w:color w:val="auto"/>
          <w:sz w:val="24"/>
          <w:szCs w:val="24"/>
          <w:highlight w:val="none"/>
        </w:rPr>
      </w:pPr>
      <w:del w:id="331" w:author="hasee" w:date="2025-02-18T16:27:35Z">
        <w:r>
          <w:rPr>
            <w:rFonts w:hint="eastAsia" w:ascii="宋体" w:hAnsi="宋体" w:eastAsia="宋体" w:cs="宋体"/>
            <w:b/>
            <w:bCs/>
            <w:color w:val="auto"/>
            <w:sz w:val="24"/>
            <w:szCs w:val="24"/>
            <w:highlight w:val="none"/>
          </w:rPr>
          <w:delText>注：请务必按以上顺序装订资料，如有非中文资料，请同时提供中文翻译件。</w:delText>
        </w:r>
      </w:del>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both"/>
        <w:textAlignment w:val="baseline"/>
        <w:rPr>
          <w:del w:id="332" w:author="hasee" w:date="2025-02-18T16:27:35Z"/>
          <w:rFonts w:hint="eastAsia" w:ascii="宋体" w:hAnsi="宋体" w:eastAsia="宋体" w:cs="宋体"/>
          <w:b/>
          <w:bCs/>
          <w:i w:val="0"/>
          <w:caps w:val="0"/>
          <w:color w:val="auto"/>
          <w:spacing w:val="0"/>
          <w:w w:val="100"/>
          <w:sz w:val="24"/>
          <w:szCs w:val="24"/>
          <w:highlight w:val="none"/>
        </w:rPr>
      </w:pPr>
      <w:del w:id="333" w:author="hasee" w:date="2025-02-18T16:27:35Z">
        <w:r>
          <w:rPr>
            <w:rFonts w:hint="eastAsia" w:ascii="宋体" w:hAnsi="宋体" w:eastAsia="宋体" w:cs="宋体"/>
            <w:b/>
            <w:bCs/>
            <w:i w:val="0"/>
            <w:caps w:val="0"/>
            <w:color w:val="auto"/>
            <w:spacing w:val="0"/>
            <w:w w:val="100"/>
            <w:sz w:val="24"/>
            <w:szCs w:val="24"/>
            <w:highlight w:val="none"/>
          </w:rPr>
          <w:delText>附件4</w:delText>
        </w:r>
      </w:del>
    </w:p>
    <w:p>
      <w:pPr>
        <w:keepNext w:val="0"/>
        <w:keepLines w:val="0"/>
        <w:pageBreakBefore w:val="0"/>
        <w:widowControl w:val="0"/>
        <w:tabs>
          <w:tab w:val="left" w:pos="6645"/>
        </w:tabs>
        <w:kinsoku/>
        <w:wordWrap/>
        <w:overflowPunct/>
        <w:topLinePunct w:val="0"/>
        <w:autoSpaceDE/>
        <w:autoSpaceDN/>
        <w:bidi w:val="0"/>
        <w:adjustRightInd/>
        <w:snapToGrid w:val="0"/>
        <w:spacing w:before="0" w:beforeAutospacing="0" w:after="0" w:afterAutospacing="0" w:line="360" w:lineRule="auto"/>
        <w:jc w:val="center"/>
        <w:textAlignment w:val="baseline"/>
        <w:rPr>
          <w:del w:id="334" w:author="hasee" w:date="2025-02-18T16:27:35Z"/>
          <w:rFonts w:hint="eastAsia" w:ascii="宋体" w:hAnsi="宋体" w:eastAsia="宋体" w:cs="宋体"/>
          <w:b w:val="0"/>
          <w:i w:val="0"/>
          <w:caps w:val="0"/>
          <w:color w:val="auto"/>
          <w:spacing w:val="0"/>
          <w:w w:val="100"/>
          <w:sz w:val="24"/>
          <w:szCs w:val="24"/>
          <w:highlight w:val="none"/>
        </w:rPr>
      </w:pPr>
      <w:del w:id="335" w:author="hasee" w:date="2025-02-18T16:27:35Z">
        <w:r>
          <w:rPr>
            <w:rFonts w:hint="eastAsia" w:ascii="宋体" w:hAnsi="宋体" w:eastAsia="宋体" w:cs="宋体"/>
            <w:b w:val="0"/>
            <w:i w:val="0"/>
            <w:caps w:val="0"/>
            <w:color w:val="auto"/>
            <w:spacing w:val="0"/>
            <w:w w:val="100"/>
            <w:sz w:val="24"/>
            <w:szCs w:val="24"/>
            <w:highlight w:val="none"/>
          </w:rPr>
          <w:delText>反商业贿赂承诺书</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36" w:author="hasee" w:date="2025-02-18T16:27:35Z"/>
          <w:rFonts w:hint="eastAsia" w:ascii="宋体" w:hAnsi="宋体" w:eastAsia="宋体" w:cs="宋体"/>
          <w:b w:val="0"/>
          <w:i w:val="0"/>
          <w:caps w:val="0"/>
          <w:color w:val="auto"/>
          <w:spacing w:val="0"/>
          <w:w w:val="100"/>
          <w:sz w:val="24"/>
          <w:szCs w:val="24"/>
          <w:highlight w:val="none"/>
        </w:rPr>
      </w:pPr>
      <w:del w:id="337" w:author="hasee" w:date="2025-02-18T16:27:35Z">
        <w:r>
          <w:rPr>
            <w:rFonts w:hint="eastAsia" w:ascii="宋体" w:hAnsi="宋体" w:eastAsia="宋体" w:cs="宋体"/>
            <w:b w:val="0"/>
            <w:i w:val="0"/>
            <w:caps w:val="0"/>
            <w:color w:val="auto"/>
            <w:spacing w:val="0"/>
            <w:w w:val="100"/>
            <w:sz w:val="24"/>
            <w:szCs w:val="24"/>
            <w:highlight w:val="none"/>
          </w:rPr>
          <w:delText>为维护卫生行业的整体形象，保证药品、医疗器械、仪器设备、物资、基建工程招投标工作以及药品、试剂销售等工作的合法开展，维护贵院医疗、管理工作的正常秩序，保障广大患者的健康和利益，本厂家、商家、公司特郑重承诺如下：</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38" w:author="hasee" w:date="2025-02-18T16:27:35Z"/>
          <w:rFonts w:hint="eastAsia" w:ascii="宋体" w:hAnsi="宋体" w:eastAsia="宋体" w:cs="宋体"/>
          <w:b w:val="0"/>
          <w:i w:val="0"/>
          <w:caps w:val="0"/>
          <w:color w:val="auto"/>
          <w:spacing w:val="0"/>
          <w:w w:val="100"/>
          <w:sz w:val="24"/>
          <w:szCs w:val="24"/>
          <w:highlight w:val="none"/>
        </w:rPr>
      </w:pPr>
      <w:del w:id="339" w:author="hasee" w:date="2025-02-18T16:27:35Z">
        <w:r>
          <w:rPr>
            <w:rFonts w:hint="eastAsia" w:ascii="宋体" w:hAnsi="宋体" w:eastAsia="宋体" w:cs="宋体"/>
            <w:b w:val="0"/>
            <w:i w:val="0"/>
            <w:caps w:val="0"/>
            <w:color w:val="auto"/>
            <w:spacing w:val="0"/>
            <w:w w:val="100"/>
            <w:sz w:val="24"/>
            <w:szCs w:val="24"/>
            <w:highlight w:val="none"/>
          </w:rPr>
          <w:delTex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40" w:author="hasee" w:date="2025-02-18T16:27:35Z"/>
          <w:rFonts w:hint="eastAsia" w:ascii="宋体" w:hAnsi="宋体" w:eastAsia="宋体" w:cs="宋体"/>
          <w:b w:val="0"/>
          <w:i w:val="0"/>
          <w:caps w:val="0"/>
          <w:color w:val="auto"/>
          <w:spacing w:val="0"/>
          <w:w w:val="100"/>
          <w:sz w:val="24"/>
          <w:szCs w:val="24"/>
          <w:highlight w:val="none"/>
        </w:rPr>
      </w:pPr>
      <w:del w:id="341" w:author="hasee" w:date="2025-02-18T16:27:35Z">
        <w:r>
          <w:rPr>
            <w:rFonts w:hint="eastAsia" w:ascii="宋体" w:hAnsi="宋体" w:eastAsia="宋体" w:cs="宋体"/>
            <w:b w:val="0"/>
            <w:i w:val="0"/>
            <w:caps w:val="0"/>
            <w:color w:val="auto"/>
            <w:spacing w:val="0"/>
            <w:w w:val="100"/>
            <w:sz w:val="24"/>
            <w:szCs w:val="24"/>
            <w:highlight w:val="none"/>
          </w:rPr>
          <w:delText>二、本厂家、商家、公司保证在药品、医疗器械、设备、物资、基建工程竞标工作及药品、试剂销售等工作中承诺做到：</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42" w:author="hasee" w:date="2025-02-18T16:27:35Z"/>
          <w:rFonts w:hint="eastAsia" w:ascii="宋体" w:hAnsi="宋体" w:eastAsia="宋体" w:cs="宋体"/>
          <w:b w:val="0"/>
          <w:i w:val="0"/>
          <w:caps w:val="0"/>
          <w:color w:val="auto"/>
          <w:spacing w:val="0"/>
          <w:w w:val="100"/>
          <w:sz w:val="24"/>
          <w:szCs w:val="24"/>
          <w:highlight w:val="none"/>
        </w:rPr>
      </w:pPr>
      <w:del w:id="343" w:author="hasee" w:date="2025-02-18T16:27:35Z">
        <w:r>
          <w:rPr>
            <w:rFonts w:hint="eastAsia" w:ascii="宋体" w:hAnsi="宋体" w:eastAsia="宋体" w:cs="宋体"/>
            <w:b w:val="0"/>
            <w:i w:val="0"/>
            <w:caps w:val="0"/>
            <w:color w:val="auto"/>
            <w:spacing w:val="0"/>
            <w:w w:val="100"/>
            <w:sz w:val="24"/>
            <w:szCs w:val="24"/>
            <w:highlight w:val="none"/>
          </w:rPr>
          <w:delText>1</w:delText>
        </w:r>
      </w:del>
      <w:del w:id="344" w:author="hasee" w:date="2025-02-18T16:27:35Z">
        <w:r>
          <w:rPr>
            <w:rFonts w:hint="eastAsia" w:ascii="宋体" w:hAnsi="宋体" w:eastAsia="宋体" w:cs="宋体"/>
            <w:b w:val="0"/>
            <w:i w:val="0"/>
            <w:caps w:val="0"/>
            <w:color w:val="auto"/>
            <w:spacing w:val="0"/>
            <w:w w:val="100"/>
            <w:sz w:val="24"/>
            <w:szCs w:val="24"/>
            <w:highlight w:val="none"/>
            <w:lang w:val="en-US" w:eastAsia="zh-CN"/>
          </w:rPr>
          <w:delText>.</w:delText>
        </w:r>
      </w:del>
      <w:del w:id="345" w:author="hasee" w:date="2025-02-18T16:27:35Z">
        <w:r>
          <w:rPr>
            <w:rFonts w:hint="eastAsia" w:ascii="宋体" w:hAnsi="宋体" w:eastAsia="宋体" w:cs="宋体"/>
            <w:b w:val="0"/>
            <w:i w:val="0"/>
            <w:caps w:val="0"/>
            <w:color w:val="auto"/>
            <w:spacing w:val="0"/>
            <w:w w:val="100"/>
            <w:sz w:val="24"/>
            <w:szCs w:val="24"/>
            <w:highlight w:val="none"/>
          </w:rPr>
          <w:delText>不与其他投标人相互串通投标报价，损害贵院的合法权益；</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46" w:author="hasee" w:date="2025-02-18T16:27:35Z"/>
          <w:rFonts w:hint="eastAsia" w:ascii="宋体" w:hAnsi="宋体" w:eastAsia="宋体" w:cs="宋体"/>
          <w:b w:val="0"/>
          <w:i w:val="0"/>
          <w:caps w:val="0"/>
          <w:color w:val="auto"/>
          <w:spacing w:val="0"/>
          <w:w w:val="100"/>
          <w:sz w:val="24"/>
          <w:szCs w:val="24"/>
          <w:highlight w:val="none"/>
        </w:rPr>
      </w:pPr>
      <w:del w:id="347" w:author="hasee" w:date="2025-02-18T16:27:35Z">
        <w:r>
          <w:rPr>
            <w:rFonts w:hint="eastAsia" w:ascii="宋体" w:hAnsi="宋体" w:eastAsia="宋体" w:cs="宋体"/>
            <w:b w:val="0"/>
            <w:i w:val="0"/>
            <w:caps w:val="0"/>
            <w:color w:val="auto"/>
            <w:spacing w:val="0"/>
            <w:w w:val="100"/>
            <w:sz w:val="24"/>
            <w:szCs w:val="24"/>
            <w:highlight w:val="none"/>
          </w:rPr>
          <w:delText>2</w:delText>
        </w:r>
      </w:del>
      <w:del w:id="348" w:author="hasee" w:date="2025-02-18T16:27:35Z">
        <w:r>
          <w:rPr>
            <w:rFonts w:hint="eastAsia" w:ascii="宋体" w:hAnsi="宋体" w:eastAsia="宋体" w:cs="宋体"/>
            <w:b w:val="0"/>
            <w:i w:val="0"/>
            <w:caps w:val="0"/>
            <w:color w:val="auto"/>
            <w:spacing w:val="0"/>
            <w:w w:val="100"/>
            <w:sz w:val="24"/>
            <w:szCs w:val="24"/>
            <w:highlight w:val="none"/>
            <w:lang w:val="en-US" w:eastAsia="zh-CN"/>
          </w:rPr>
          <w:delText>.</w:delText>
        </w:r>
      </w:del>
      <w:del w:id="349" w:author="hasee" w:date="2025-02-18T16:27:35Z">
        <w:r>
          <w:rPr>
            <w:rFonts w:hint="eastAsia" w:ascii="宋体" w:hAnsi="宋体" w:eastAsia="宋体" w:cs="宋体"/>
            <w:b w:val="0"/>
            <w:i w:val="0"/>
            <w:caps w:val="0"/>
            <w:color w:val="auto"/>
            <w:spacing w:val="0"/>
            <w:w w:val="100"/>
            <w:sz w:val="24"/>
            <w:szCs w:val="24"/>
            <w:highlight w:val="none"/>
          </w:rPr>
          <w:delText>不与招标人串通投标，损害国家利益、社会公共利益或他人的合法权益；</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50" w:author="hasee" w:date="2025-02-18T16:27:35Z"/>
          <w:rFonts w:hint="eastAsia" w:ascii="宋体" w:hAnsi="宋体" w:eastAsia="宋体" w:cs="宋体"/>
          <w:b w:val="0"/>
          <w:i w:val="0"/>
          <w:caps w:val="0"/>
          <w:color w:val="auto"/>
          <w:spacing w:val="0"/>
          <w:w w:val="100"/>
          <w:sz w:val="24"/>
          <w:szCs w:val="24"/>
          <w:highlight w:val="none"/>
        </w:rPr>
      </w:pPr>
      <w:del w:id="351" w:author="hasee" w:date="2025-02-18T16:27:35Z">
        <w:r>
          <w:rPr>
            <w:rFonts w:hint="eastAsia" w:ascii="宋体" w:hAnsi="宋体" w:eastAsia="宋体" w:cs="宋体"/>
            <w:b w:val="0"/>
            <w:i w:val="0"/>
            <w:caps w:val="0"/>
            <w:color w:val="auto"/>
            <w:spacing w:val="0"/>
            <w:w w:val="100"/>
            <w:sz w:val="24"/>
            <w:szCs w:val="24"/>
            <w:highlight w:val="none"/>
          </w:rPr>
          <w:delText>3</w:delText>
        </w:r>
      </w:del>
      <w:del w:id="352" w:author="hasee" w:date="2025-02-18T16:27:35Z">
        <w:r>
          <w:rPr>
            <w:rFonts w:hint="eastAsia" w:ascii="宋体" w:hAnsi="宋体" w:eastAsia="宋体" w:cs="宋体"/>
            <w:b w:val="0"/>
            <w:i w:val="0"/>
            <w:caps w:val="0"/>
            <w:color w:val="auto"/>
            <w:spacing w:val="0"/>
            <w:w w:val="100"/>
            <w:sz w:val="24"/>
            <w:szCs w:val="24"/>
            <w:highlight w:val="none"/>
            <w:lang w:val="en-US" w:eastAsia="zh-CN"/>
          </w:rPr>
          <w:delText>.</w:delText>
        </w:r>
      </w:del>
      <w:del w:id="353" w:author="hasee" w:date="2025-02-18T16:27:35Z">
        <w:r>
          <w:rPr>
            <w:rFonts w:hint="eastAsia" w:ascii="宋体" w:hAnsi="宋体" w:eastAsia="宋体" w:cs="宋体"/>
            <w:b w:val="0"/>
            <w:i w:val="0"/>
            <w:caps w:val="0"/>
            <w:color w:val="auto"/>
            <w:spacing w:val="0"/>
            <w:w w:val="100"/>
            <w:sz w:val="24"/>
            <w:szCs w:val="24"/>
            <w:highlight w:val="none"/>
          </w:rPr>
          <w:delText>不以向招标人或者评标委员会成员行贿的手段谋取中标；</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54" w:author="hasee" w:date="2025-02-18T16:27:35Z"/>
          <w:rFonts w:hint="eastAsia" w:ascii="宋体" w:hAnsi="宋体" w:eastAsia="宋体" w:cs="宋体"/>
          <w:b w:val="0"/>
          <w:i w:val="0"/>
          <w:caps w:val="0"/>
          <w:color w:val="auto"/>
          <w:spacing w:val="0"/>
          <w:w w:val="100"/>
          <w:sz w:val="24"/>
          <w:szCs w:val="24"/>
          <w:highlight w:val="none"/>
        </w:rPr>
      </w:pPr>
      <w:del w:id="355" w:author="hasee" w:date="2025-02-18T16:27:35Z">
        <w:r>
          <w:rPr>
            <w:rFonts w:hint="eastAsia" w:ascii="宋体" w:hAnsi="宋体" w:eastAsia="宋体" w:cs="宋体"/>
            <w:b w:val="0"/>
            <w:i w:val="0"/>
            <w:caps w:val="0"/>
            <w:color w:val="auto"/>
            <w:spacing w:val="0"/>
            <w:w w:val="100"/>
            <w:sz w:val="24"/>
            <w:szCs w:val="24"/>
            <w:highlight w:val="none"/>
          </w:rPr>
          <w:delText>4</w:delText>
        </w:r>
      </w:del>
      <w:del w:id="356" w:author="hasee" w:date="2025-02-18T16:27:35Z">
        <w:r>
          <w:rPr>
            <w:rFonts w:hint="eastAsia" w:ascii="宋体" w:hAnsi="宋体" w:eastAsia="宋体" w:cs="宋体"/>
            <w:b w:val="0"/>
            <w:i w:val="0"/>
            <w:caps w:val="0"/>
            <w:color w:val="auto"/>
            <w:spacing w:val="0"/>
            <w:w w:val="100"/>
            <w:sz w:val="24"/>
            <w:szCs w:val="24"/>
            <w:highlight w:val="none"/>
            <w:lang w:val="en-US" w:eastAsia="zh-CN"/>
          </w:rPr>
          <w:delText>.</w:delText>
        </w:r>
      </w:del>
      <w:del w:id="357" w:author="hasee" w:date="2025-02-18T16:27:35Z">
        <w:r>
          <w:rPr>
            <w:rFonts w:hint="eastAsia" w:ascii="宋体" w:hAnsi="宋体" w:eastAsia="宋体" w:cs="宋体"/>
            <w:b w:val="0"/>
            <w:i w:val="0"/>
            <w:caps w:val="0"/>
            <w:color w:val="auto"/>
            <w:spacing w:val="0"/>
            <w:w w:val="100"/>
            <w:sz w:val="24"/>
            <w:szCs w:val="24"/>
            <w:highlight w:val="none"/>
          </w:rPr>
          <w:delText>竞标报价不违反相关法律的规定，也不以他人名义投标或者以其他方式弄虚作假，骗取中标；</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58" w:author="hasee" w:date="2025-02-18T16:27:35Z"/>
          <w:rFonts w:hint="eastAsia" w:ascii="宋体" w:hAnsi="宋体" w:eastAsia="宋体" w:cs="宋体"/>
          <w:b w:val="0"/>
          <w:i w:val="0"/>
          <w:caps w:val="0"/>
          <w:color w:val="auto"/>
          <w:spacing w:val="0"/>
          <w:w w:val="100"/>
          <w:sz w:val="24"/>
          <w:szCs w:val="24"/>
          <w:highlight w:val="none"/>
        </w:rPr>
      </w:pPr>
      <w:del w:id="359" w:author="hasee" w:date="2025-02-18T16:27:35Z">
        <w:r>
          <w:rPr>
            <w:rFonts w:hint="eastAsia" w:ascii="宋体" w:hAnsi="宋体" w:eastAsia="宋体" w:cs="宋体"/>
            <w:b w:val="0"/>
            <w:i w:val="0"/>
            <w:caps w:val="0"/>
            <w:color w:val="auto"/>
            <w:spacing w:val="0"/>
            <w:w w:val="100"/>
            <w:sz w:val="24"/>
            <w:szCs w:val="24"/>
            <w:highlight w:val="none"/>
          </w:rPr>
          <w:delText>5</w:delText>
        </w:r>
      </w:del>
      <w:del w:id="360" w:author="hasee" w:date="2025-02-18T16:27:35Z">
        <w:r>
          <w:rPr>
            <w:rFonts w:hint="eastAsia" w:ascii="宋体" w:hAnsi="宋体" w:eastAsia="宋体" w:cs="宋体"/>
            <w:b w:val="0"/>
            <w:i w:val="0"/>
            <w:caps w:val="0"/>
            <w:color w:val="auto"/>
            <w:spacing w:val="0"/>
            <w:w w:val="100"/>
            <w:sz w:val="24"/>
            <w:szCs w:val="24"/>
            <w:highlight w:val="none"/>
            <w:lang w:val="en-US" w:eastAsia="zh-CN"/>
          </w:rPr>
          <w:delText>.</w:delText>
        </w:r>
      </w:del>
      <w:del w:id="361" w:author="hasee" w:date="2025-02-18T16:27:35Z">
        <w:r>
          <w:rPr>
            <w:rFonts w:hint="eastAsia" w:ascii="宋体" w:hAnsi="宋体" w:eastAsia="宋体" w:cs="宋体"/>
            <w:b w:val="0"/>
            <w:i w:val="0"/>
            <w:caps w:val="0"/>
            <w:color w:val="auto"/>
            <w:spacing w:val="0"/>
            <w:w w:val="100"/>
            <w:sz w:val="24"/>
            <w:szCs w:val="24"/>
            <w:highlight w:val="none"/>
          </w:rPr>
          <w:delText>保证不以其他任何方式扰乱贵院的招标工作；</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62" w:author="hasee" w:date="2025-02-18T16:27:35Z"/>
          <w:rFonts w:hint="eastAsia" w:ascii="宋体" w:hAnsi="宋体" w:eastAsia="宋体" w:cs="宋体"/>
          <w:b w:val="0"/>
          <w:i w:val="0"/>
          <w:caps w:val="0"/>
          <w:color w:val="auto"/>
          <w:spacing w:val="0"/>
          <w:w w:val="100"/>
          <w:sz w:val="24"/>
          <w:szCs w:val="24"/>
          <w:highlight w:val="none"/>
        </w:rPr>
      </w:pPr>
      <w:del w:id="363" w:author="hasee" w:date="2025-02-18T16:27:35Z">
        <w:r>
          <w:rPr>
            <w:rFonts w:hint="eastAsia" w:ascii="宋体" w:hAnsi="宋体" w:eastAsia="宋体" w:cs="宋体"/>
            <w:b w:val="0"/>
            <w:i w:val="0"/>
            <w:caps w:val="0"/>
            <w:color w:val="auto"/>
            <w:spacing w:val="0"/>
            <w:w w:val="100"/>
            <w:sz w:val="24"/>
            <w:szCs w:val="24"/>
            <w:highlight w:val="none"/>
          </w:rPr>
          <w:delText>6</w:delText>
        </w:r>
      </w:del>
      <w:del w:id="364" w:author="hasee" w:date="2025-02-18T16:27:35Z">
        <w:r>
          <w:rPr>
            <w:rFonts w:hint="eastAsia" w:ascii="宋体" w:hAnsi="宋体" w:eastAsia="宋体" w:cs="宋体"/>
            <w:b w:val="0"/>
            <w:i w:val="0"/>
            <w:caps w:val="0"/>
            <w:color w:val="auto"/>
            <w:spacing w:val="0"/>
            <w:w w:val="100"/>
            <w:sz w:val="24"/>
            <w:szCs w:val="24"/>
            <w:highlight w:val="none"/>
            <w:lang w:val="en-US" w:eastAsia="zh-CN"/>
          </w:rPr>
          <w:delText>.</w:delText>
        </w:r>
      </w:del>
      <w:del w:id="365" w:author="hasee" w:date="2025-02-18T16:27:35Z">
        <w:r>
          <w:rPr>
            <w:rFonts w:hint="eastAsia" w:ascii="宋体" w:hAnsi="宋体" w:eastAsia="宋体" w:cs="宋体"/>
            <w:b w:val="0"/>
            <w:i w:val="0"/>
            <w:caps w:val="0"/>
            <w:color w:val="auto"/>
            <w:spacing w:val="0"/>
            <w:w w:val="100"/>
            <w:sz w:val="24"/>
            <w:szCs w:val="24"/>
            <w:highlight w:val="none"/>
          </w:rPr>
          <w:delText>保证不在药品销售、医疗器械、设备、物资、基建工程竞标中采取账外暗中给予回扣的手段腐蚀、贿赂医护、药剂人员、干部等其他相关人员；</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66" w:author="hasee" w:date="2025-02-18T16:27:35Z"/>
          <w:rFonts w:hint="eastAsia" w:ascii="宋体" w:hAnsi="宋体" w:eastAsia="宋体" w:cs="宋体"/>
          <w:b w:val="0"/>
          <w:i w:val="0"/>
          <w:caps w:val="0"/>
          <w:color w:val="auto"/>
          <w:spacing w:val="0"/>
          <w:w w:val="100"/>
          <w:sz w:val="24"/>
          <w:szCs w:val="24"/>
          <w:highlight w:val="none"/>
        </w:rPr>
      </w:pPr>
      <w:del w:id="367" w:author="hasee" w:date="2025-02-18T16:27:35Z">
        <w:r>
          <w:rPr>
            <w:rFonts w:hint="eastAsia" w:ascii="宋体" w:hAnsi="宋体" w:eastAsia="宋体" w:cs="宋体"/>
            <w:b w:val="0"/>
            <w:i w:val="0"/>
            <w:caps w:val="0"/>
            <w:color w:val="auto"/>
            <w:spacing w:val="0"/>
            <w:w w:val="100"/>
            <w:sz w:val="24"/>
            <w:szCs w:val="24"/>
            <w:highlight w:val="none"/>
          </w:rPr>
          <w:delText>7</w:delText>
        </w:r>
      </w:del>
      <w:del w:id="368" w:author="hasee" w:date="2025-02-18T16:27:35Z">
        <w:r>
          <w:rPr>
            <w:rFonts w:hint="eastAsia" w:ascii="宋体" w:hAnsi="宋体" w:eastAsia="宋体" w:cs="宋体"/>
            <w:b w:val="0"/>
            <w:i w:val="0"/>
            <w:caps w:val="0"/>
            <w:color w:val="auto"/>
            <w:spacing w:val="0"/>
            <w:w w:val="100"/>
            <w:sz w:val="24"/>
            <w:szCs w:val="24"/>
            <w:highlight w:val="none"/>
            <w:lang w:val="en-US" w:eastAsia="zh-CN"/>
          </w:rPr>
          <w:delText>.</w:delText>
        </w:r>
      </w:del>
      <w:del w:id="369" w:author="hasee" w:date="2025-02-18T16:27:35Z">
        <w:r>
          <w:rPr>
            <w:rFonts w:hint="eastAsia" w:ascii="宋体" w:hAnsi="宋体" w:eastAsia="宋体" w:cs="宋体"/>
            <w:b w:val="0"/>
            <w:i w:val="0"/>
            <w:caps w:val="0"/>
            <w:color w:val="auto"/>
            <w:spacing w:val="0"/>
            <w:w w:val="100"/>
            <w:sz w:val="24"/>
            <w:szCs w:val="24"/>
            <w:highlight w:val="none"/>
          </w:rPr>
          <w:delText>保证不以任何名义包括以宣传费、临床促销费、开单费、处方费、广告费、免费度假、考察旅游、房屋装修等任何名义给予贵院采购人员、药剂人员、医护人员、干部等有关人员以财物或者其他利益；</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70" w:author="hasee" w:date="2025-02-18T16:27:35Z"/>
          <w:rFonts w:hint="eastAsia" w:ascii="宋体" w:hAnsi="宋体" w:eastAsia="宋体" w:cs="宋体"/>
          <w:b w:val="0"/>
          <w:i w:val="0"/>
          <w:caps w:val="0"/>
          <w:color w:val="auto"/>
          <w:spacing w:val="0"/>
          <w:w w:val="100"/>
          <w:sz w:val="24"/>
          <w:szCs w:val="24"/>
          <w:highlight w:val="none"/>
        </w:rPr>
      </w:pPr>
      <w:del w:id="371" w:author="hasee" w:date="2025-02-18T16:27:35Z">
        <w:r>
          <w:rPr>
            <w:rFonts w:hint="eastAsia" w:ascii="宋体" w:hAnsi="宋体" w:eastAsia="宋体" w:cs="宋体"/>
            <w:b w:val="0"/>
            <w:i w:val="0"/>
            <w:caps w:val="0"/>
            <w:color w:val="auto"/>
            <w:spacing w:val="0"/>
            <w:w w:val="100"/>
            <w:sz w:val="24"/>
            <w:szCs w:val="24"/>
            <w:highlight w:val="none"/>
          </w:rPr>
          <w:delText>8</w:delText>
        </w:r>
      </w:del>
      <w:del w:id="372" w:author="hasee" w:date="2025-02-18T16:27:35Z">
        <w:r>
          <w:rPr>
            <w:rFonts w:hint="eastAsia" w:ascii="宋体" w:hAnsi="宋体" w:eastAsia="宋体" w:cs="宋体"/>
            <w:b w:val="0"/>
            <w:i w:val="0"/>
            <w:caps w:val="0"/>
            <w:color w:val="auto"/>
            <w:spacing w:val="0"/>
            <w:w w:val="100"/>
            <w:sz w:val="24"/>
            <w:szCs w:val="24"/>
            <w:highlight w:val="none"/>
            <w:lang w:val="en-US" w:eastAsia="zh-CN"/>
          </w:rPr>
          <w:delText>.</w:delText>
        </w:r>
      </w:del>
      <w:del w:id="373" w:author="hasee" w:date="2025-02-18T16:27:35Z">
        <w:r>
          <w:rPr>
            <w:rFonts w:hint="eastAsia" w:ascii="宋体" w:hAnsi="宋体" w:eastAsia="宋体" w:cs="宋体"/>
            <w:b w:val="0"/>
            <w:i w:val="0"/>
            <w:caps w:val="0"/>
            <w:color w:val="auto"/>
            <w:spacing w:val="0"/>
            <w:w w:val="100"/>
            <w:sz w:val="24"/>
            <w:szCs w:val="24"/>
            <w:highlight w:val="none"/>
          </w:rPr>
          <w:delText>保证不让贵院临床科室、药剂部门以及有关人员登记、统计医生处方或为此提供方便，干扰贵院的正常工作秩序；</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74" w:author="hasee" w:date="2025-02-18T16:27:35Z"/>
          <w:rFonts w:hint="eastAsia" w:ascii="宋体" w:hAnsi="宋体" w:eastAsia="宋体" w:cs="宋体"/>
          <w:b w:val="0"/>
          <w:i w:val="0"/>
          <w:caps w:val="0"/>
          <w:color w:val="auto"/>
          <w:spacing w:val="0"/>
          <w:w w:val="100"/>
          <w:sz w:val="24"/>
          <w:szCs w:val="24"/>
          <w:highlight w:val="none"/>
        </w:rPr>
      </w:pPr>
      <w:del w:id="375" w:author="hasee" w:date="2025-02-18T16:27:35Z">
        <w:r>
          <w:rPr>
            <w:rFonts w:hint="eastAsia" w:ascii="宋体" w:hAnsi="宋体" w:eastAsia="宋体" w:cs="宋体"/>
            <w:b w:val="0"/>
            <w:i w:val="0"/>
            <w:caps w:val="0"/>
            <w:color w:val="auto"/>
            <w:spacing w:val="0"/>
            <w:w w:val="100"/>
            <w:sz w:val="24"/>
            <w:szCs w:val="24"/>
            <w:highlight w:val="none"/>
          </w:rPr>
          <w:delText>9</w:delText>
        </w:r>
      </w:del>
      <w:del w:id="376" w:author="hasee" w:date="2025-02-18T16:27:35Z">
        <w:r>
          <w:rPr>
            <w:rFonts w:hint="eastAsia" w:ascii="宋体" w:hAnsi="宋体" w:eastAsia="宋体" w:cs="宋体"/>
            <w:b w:val="0"/>
            <w:i w:val="0"/>
            <w:caps w:val="0"/>
            <w:color w:val="auto"/>
            <w:spacing w:val="0"/>
            <w:w w:val="100"/>
            <w:sz w:val="24"/>
            <w:szCs w:val="24"/>
            <w:highlight w:val="none"/>
            <w:lang w:val="en-US" w:eastAsia="zh-CN"/>
          </w:rPr>
          <w:delText>.</w:delText>
        </w:r>
      </w:del>
      <w:del w:id="377" w:author="hasee" w:date="2025-02-18T16:27:35Z">
        <w:r>
          <w:rPr>
            <w:rFonts w:hint="eastAsia" w:ascii="宋体" w:hAnsi="宋体" w:eastAsia="宋体" w:cs="宋体"/>
            <w:b w:val="0"/>
            <w:i w:val="0"/>
            <w:caps w:val="0"/>
            <w:color w:val="auto"/>
            <w:spacing w:val="0"/>
            <w:w w:val="100"/>
            <w:sz w:val="24"/>
            <w:szCs w:val="24"/>
            <w:highlight w:val="none"/>
          </w:rPr>
          <w:delText>保证不以其他任何不正当竞争手段推销药品、医疗器械、设备、物资。</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78" w:author="hasee" w:date="2025-02-18T16:27:35Z"/>
          <w:rFonts w:hint="eastAsia" w:ascii="宋体" w:hAnsi="宋体" w:eastAsia="宋体" w:cs="宋体"/>
          <w:b w:val="0"/>
          <w:i w:val="0"/>
          <w:caps w:val="0"/>
          <w:color w:val="auto"/>
          <w:spacing w:val="0"/>
          <w:w w:val="100"/>
          <w:sz w:val="24"/>
          <w:szCs w:val="24"/>
          <w:highlight w:val="none"/>
        </w:rPr>
      </w:pPr>
      <w:del w:id="379" w:author="hasee" w:date="2025-02-18T16:27:35Z">
        <w:r>
          <w:rPr>
            <w:rFonts w:hint="eastAsia" w:ascii="宋体" w:hAnsi="宋体" w:eastAsia="宋体" w:cs="宋体"/>
            <w:b w:val="0"/>
            <w:i w:val="0"/>
            <w:caps w:val="0"/>
            <w:color w:val="auto"/>
            <w:spacing w:val="0"/>
            <w:w w:val="100"/>
            <w:sz w:val="24"/>
            <w:szCs w:val="24"/>
            <w:highlight w:val="none"/>
          </w:rPr>
          <w:delText>三、 本厂家、商家、公司保证竭力维护贵院的声誉，不做任何有损贵院形象的事情。</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80" w:author="hasee" w:date="2025-02-18T16:27:35Z"/>
          <w:rFonts w:hint="eastAsia" w:ascii="宋体" w:hAnsi="宋体" w:eastAsia="宋体" w:cs="宋体"/>
          <w:b w:val="0"/>
          <w:i w:val="0"/>
          <w:caps w:val="0"/>
          <w:color w:val="auto"/>
          <w:spacing w:val="0"/>
          <w:w w:val="100"/>
          <w:sz w:val="24"/>
          <w:szCs w:val="24"/>
          <w:highlight w:val="none"/>
        </w:rPr>
      </w:pPr>
      <w:del w:id="381" w:author="hasee" w:date="2025-02-18T16:27:35Z">
        <w:r>
          <w:rPr>
            <w:rFonts w:hint="eastAsia" w:ascii="宋体" w:hAnsi="宋体" w:eastAsia="宋体" w:cs="宋体"/>
            <w:b w:val="0"/>
            <w:i w:val="0"/>
            <w:caps w:val="0"/>
            <w:color w:val="auto"/>
            <w:spacing w:val="0"/>
            <w:w w:val="100"/>
            <w:sz w:val="24"/>
            <w:szCs w:val="24"/>
            <w:highlight w:val="none"/>
          </w:rPr>
          <w:delText>四、 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82" w:author="hasee" w:date="2025-02-18T16:27:35Z"/>
          <w:rFonts w:hint="eastAsia" w:ascii="宋体" w:hAnsi="宋体" w:eastAsia="宋体" w:cs="宋体"/>
          <w:b w:val="0"/>
          <w:i w:val="0"/>
          <w:caps w:val="0"/>
          <w:color w:val="auto"/>
          <w:spacing w:val="0"/>
          <w:w w:val="100"/>
          <w:sz w:val="24"/>
          <w:szCs w:val="24"/>
          <w:highlight w:val="none"/>
        </w:rPr>
      </w:pPr>
      <w:del w:id="383" w:author="hasee" w:date="2025-02-18T16:27:35Z">
        <w:r>
          <w:rPr>
            <w:rFonts w:hint="eastAsia" w:ascii="宋体" w:hAnsi="宋体" w:eastAsia="宋体" w:cs="宋体"/>
            <w:b w:val="0"/>
            <w:i w:val="0"/>
            <w:caps w:val="0"/>
            <w:color w:val="auto"/>
            <w:spacing w:val="0"/>
            <w:w w:val="100"/>
            <w:sz w:val="24"/>
            <w:szCs w:val="24"/>
            <w:highlight w:val="none"/>
          </w:rPr>
          <w:delText>五、 对本厂家、商家、公司及本厂家、商家、公司工作人员采取以上手段竞标、促销等，干扰贵院正常工作秩序，损害贵院形象的，本厂家、商家、公司保证：</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84" w:author="hasee" w:date="2025-02-18T16:27:35Z"/>
          <w:rFonts w:hint="eastAsia" w:ascii="宋体" w:hAnsi="宋体" w:eastAsia="宋体" w:cs="宋体"/>
          <w:b w:val="0"/>
          <w:i w:val="0"/>
          <w:caps w:val="0"/>
          <w:color w:val="auto"/>
          <w:spacing w:val="0"/>
          <w:w w:val="100"/>
          <w:sz w:val="24"/>
          <w:szCs w:val="24"/>
          <w:highlight w:val="none"/>
        </w:rPr>
      </w:pPr>
      <w:del w:id="385" w:author="hasee" w:date="2025-02-18T16:27:35Z">
        <w:r>
          <w:rPr>
            <w:rFonts w:hint="eastAsia" w:ascii="宋体" w:hAnsi="宋体" w:eastAsia="宋体" w:cs="宋体"/>
            <w:b w:val="0"/>
            <w:i w:val="0"/>
            <w:caps w:val="0"/>
            <w:color w:val="auto"/>
            <w:spacing w:val="0"/>
            <w:w w:val="100"/>
            <w:sz w:val="24"/>
            <w:szCs w:val="24"/>
            <w:highlight w:val="none"/>
          </w:rPr>
          <w:delText>1</w:delText>
        </w:r>
      </w:del>
      <w:del w:id="386" w:author="hasee" w:date="2025-02-18T16:27:35Z">
        <w:r>
          <w:rPr>
            <w:rFonts w:hint="eastAsia" w:ascii="宋体" w:hAnsi="宋体" w:eastAsia="宋体" w:cs="宋体"/>
            <w:b w:val="0"/>
            <w:i w:val="0"/>
            <w:caps w:val="0"/>
            <w:color w:val="auto"/>
            <w:spacing w:val="0"/>
            <w:w w:val="100"/>
            <w:sz w:val="24"/>
            <w:szCs w:val="24"/>
            <w:highlight w:val="none"/>
            <w:lang w:val="en-US" w:eastAsia="zh-CN"/>
          </w:rPr>
          <w:delText>.</w:delText>
        </w:r>
      </w:del>
      <w:del w:id="387" w:author="hasee" w:date="2025-02-18T16:27:35Z">
        <w:r>
          <w:rPr>
            <w:rFonts w:hint="eastAsia" w:ascii="宋体" w:hAnsi="宋体" w:eastAsia="宋体" w:cs="宋体"/>
            <w:b w:val="0"/>
            <w:i w:val="0"/>
            <w:caps w:val="0"/>
            <w:color w:val="auto"/>
            <w:spacing w:val="0"/>
            <w:w w:val="100"/>
            <w:sz w:val="24"/>
            <w:szCs w:val="24"/>
            <w:highlight w:val="none"/>
          </w:rPr>
          <w:delText>对尚处在竞标阶段的，贵院有权取消本厂家、商家、公司的竞标资格；已经中标的，贵院有权取消中标；对已经获得准入资格的，贵院有权随时取消本厂家、商家、公司的准入资格；</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88" w:author="hasee" w:date="2025-02-18T16:27:35Z"/>
          <w:rFonts w:hint="eastAsia" w:ascii="宋体" w:hAnsi="宋体" w:eastAsia="宋体" w:cs="宋体"/>
          <w:b w:val="0"/>
          <w:i w:val="0"/>
          <w:caps w:val="0"/>
          <w:color w:val="auto"/>
          <w:spacing w:val="0"/>
          <w:w w:val="100"/>
          <w:sz w:val="24"/>
          <w:szCs w:val="24"/>
          <w:highlight w:val="none"/>
        </w:rPr>
      </w:pPr>
      <w:del w:id="389" w:author="hasee" w:date="2025-02-18T16:27:35Z">
        <w:r>
          <w:rPr>
            <w:rFonts w:hint="eastAsia" w:ascii="宋体" w:hAnsi="宋体" w:eastAsia="宋体" w:cs="宋体"/>
            <w:b w:val="0"/>
            <w:i w:val="0"/>
            <w:caps w:val="0"/>
            <w:color w:val="auto"/>
            <w:spacing w:val="0"/>
            <w:w w:val="100"/>
            <w:sz w:val="24"/>
            <w:szCs w:val="24"/>
            <w:highlight w:val="none"/>
          </w:rPr>
          <w:delText>2</w:delText>
        </w:r>
      </w:del>
      <w:del w:id="390" w:author="hasee" w:date="2025-02-18T16:27:35Z">
        <w:r>
          <w:rPr>
            <w:rFonts w:hint="eastAsia" w:ascii="宋体" w:hAnsi="宋体" w:eastAsia="宋体" w:cs="宋体"/>
            <w:b w:val="0"/>
            <w:i w:val="0"/>
            <w:caps w:val="0"/>
            <w:color w:val="auto"/>
            <w:spacing w:val="0"/>
            <w:w w:val="100"/>
            <w:sz w:val="24"/>
            <w:szCs w:val="24"/>
            <w:highlight w:val="none"/>
            <w:lang w:val="en-US" w:eastAsia="zh-CN"/>
          </w:rPr>
          <w:delText>.</w:delText>
        </w:r>
      </w:del>
      <w:del w:id="391" w:author="hasee" w:date="2025-02-18T16:27:35Z">
        <w:r>
          <w:rPr>
            <w:rFonts w:hint="eastAsia" w:ascii="宋体" w:hAnsi="宋体" w:eastAsia="宋体" w:cs="宋体"/>
            <w:b w:val="0"/>
            <w:i w:val="0"/>
            <w:caps w:val="0"/>
            <w:color w:val="auto"/>
            <w:spacing w:val="0"/>
            <w:w w:val="100"/>
            <w:sz w:val="24"/>
            <w:szCs w:val="24"/>
            <w:highlight w:val="none"/>
          </w:rPr>
          <w:delText>对本厂家、商家、公司相关工作人员作出严肃处理；</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92" w:author="hasee" w:date="2025-02-18T16:27:35Z"/>
          <w:rFonts w:hint="eastAsia" w:ascii="宋体" w:hAnsi="宋体" w:eastAsia="宋体" w:cs="宋体"/>
          <w:b w:val="0"/>
          <w:i w:val="0"/>
          <w:caps w:val="0"/>
          <w:color w:val="auto"/>
          <w:spacing w:val="0"/>
          <w:w w:val="100"/>
          <w:sz w:val="24"/>
          <w:szCs w:val="24"/>
          <w:highlight w:val="none"/>
        </w:rPr>
      </w:pPr>
      <w:del w:id="393" w:author="hasee" w:date="2025-02-18T16:27:35Z">
        <w:r>
          <w:rPr>
            <w:rFonts w:hint="eastAsia" w:ascii="宋体" w:hAnsi="宋体" w:eastAsia="宋体" w:cs="宋体"/>
            <w:b w:val="0"/>
            <w:i w:val="0"/>
            <w:caps w:val="0"/>
            <w:color w:val="auto"/>
            <w:spacing w:val="0"/>
            <w:w w:val="100"/>
            <w:sz w:val="24"/>
            <w:szCs w:val="24"/>
            <w:highlight w:val="none"/>
          </w:rPr>
          <w:delText>3</w:delText>
        </w:r>
      </w:del>
      <w:del w:id="394" w:author="hasee" w:date="2025-02-18T16:27:35Z">
        <w:r>
          <w:rPr>
            <w:rFonts w:hint="eastAsia" w:ascii="宋体" w:hAnsi="宋体" w:eastAsia="宋体" w:cs="宋体"/>
            <w:b w:val="0"/>
            <w:i w:val="0"/>
            <w:caps w:val="0"/>
            <w:color w:val="auto"/>
            <w:spacing w:val="0"/>
            <w:w w:val="100"/>
            <w:sz w:val="24"/>
            <w:szCs w:val="24"/>
            <w:highlight w:val="none"/>
            <w:lang w:val="en-US" w:eastAsia="zh-CN"/>
          </w:rPr>
          <w:delText>.</w:delText>
        </w:r>
      </w:del>
      <w:del w:id="395" w:author="hasee" w:date="2025-02-18T16:27:35Z">
        <w:r>
          <w:rPr>
            <w:rFonts w:hint="eastAsia" w:ascii="宋体" w:hAnsi="宋体" w:eastAsia="宋体" w:cs="宋体"/>
            <w:b w:val="0"/>
            <w:i w:val="0"/>
            <w:caps w:val="0"/>
            <w:color w:val="auto"/>
            <w:spacing w:val="0"/>
            <w:w w:val="100"/>
            <w:sz w:val="24"/>
            <w:szCs w:val="24"/>
            <w:highlight w:val="none"/>
          </w:rPr>
          <w:delText>对由于本厂家、商家、公司或本厂家、商家、公司工作人员的上述行为给贵院造成经济或名誉损失的，由本厂家、商家、公司负责，并愿意承担全部民事赔偿责任。</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96" w:author="hasee" w:date="2025-02-18T16:27:35Z"/>
          <w:rFonts w:hint="eastAsia" w:ascii="宋体" w:hAnsi="宋体" w:eastAsia="宋体" w:cs="宋体"/>
          <w:b w:val="0"/>
          <w:i w:val="0"/>
          <w:caps w:val="0"/>
          <w:color w:val="auto"/>
          <w:spacing w:val="0"/>
          <w:w w:val="100"/>
          <w:sz w:val="24"/>
          <w:szCs w:val="24"/>
          <w:highlight w:val="none"/>
        </w:rPr>
      </w:pPr>
      <w:del w:id="397" w:author="hasee" w:date="2025-02-18T16:27:35Z">
        <w:r>
          <w:rPr>
            <w:rFonts w:hint="eastAsia" w:ascii="宋体" w:hAnsi="宋体" w:eastAsia="宋体" w:cs="宋体"/>
            <w:b w:val="0"/>
            <w:i w:val="0"/>
            <w:caps w:val="0"/>
            <w:color w:val="auto"/>
            <w:spacing w:val="0"/>
            <w:w w:val="100"/>
            <w:sz w:val="24"/>
            <w:szCs w:val="24"/>
            <w:highlight w:val="none"/>
          </w:rPr>
          <w:delText xml:space="preserve">六、 采购物资名称：                                   </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398" w:author="hasee" w:date="2025-02-18T16:27:35Z"/>
          <w:rFonts w:hint="eastAsia" w:ascii="宋体" w:hAnsi="宋体" w:eastAsia="宋体" w:cs="宋体"/>
          <w:b w:val="0"/>
          <w:i w:val="0"/>
          <w:caps w:val="0"/>
          <w:color w:val="auto"/>
          <w:spacing w:val="0"/>
          <w:w w:val="100"/>
          <w:sz w:val="24"/>
          <w:szCs w:val="24"/>
          <w:highlight w:val="none"/>
        </w:rPr>
      </w:pPr>
      <w:del w:id="399" w:author="hasee" w:date="2025-02-18T16:27:35Z">
        <w:r>
          <w:rPr>
            <w:rFonts w:hint="eastAsia" w:ascii="宋体" w:hAnsi="宋体" w:eastAsia="宋体" w:cs="宋体"/>
            <w:b w:val="0"/>
            <w:i w:val="0"/>
            <w:caps w:val="0"/>
            <w:color w:val="auto"/>
            <w:spacing w:val="0"/>
            <w:w w:val="100"/>
            <w:sz w:val="24"/>
            <w:szCs w:val="24"/>
            <w:highlight w:val="none"/>
          </w:rPr>
          <w:delText>本《承诺书》一式</w:delText>
        </w:r>
      </w:del>
      <w:del w:id="400" w:author="hasee" w:date="2025-02-18T16:27:35Z">
        <w:r>
          <w:rPr>
            <w:rFonts w:hint="eastAsia" w:ascii="宋体" w:hAnsi="宋体" w:eastAsia="宋体" w:cs="宋体"/>
            <w:b w:val="0"/>
            <w:i w:val="0"/>
            <w:caps w:val="0"/>
            <w:color w:val="auto"/>
            <w:spacing w:val="0"/>
            <w:w w:val="100"/>
            <w:sz w:val="24"/>
            <w:szCs w:val="24"/>
            <w:highlight w:val="none"/>
            <w:lang w:val="en-US" w:eastAsia="zh-CN"/>
          </w:rPr>
          <w:delText>二</w:delText>
        </w:r>
      </w:del>
      <w:del w:id="401" w:author="hasee" w:date="2025-02-18T16:27:35Z">
        <w:r>
          <w:rPr>
            <w:rFonts w:hint="eastAsia" w:ascii="宋体" w:hAnsi="宋体" w:eastAsia="宋体" w:cs="宋体"/>
            <w:b w:val="0"/>
            <w:i w:val="0"/>
            <w:caps w:val="0"/>
            <w:color w:val="auto"/>
            <w:spacing w:val="0"/>
            <w:w w:val="100"/>
            <w:sz w:val="24"/>
            <w:szCs w:val="24"/>
            <w:highlight w:val="none"/>
          </w:rPr>
          <w:delText>份（一份由承诺人自存；一份随竞价书传递）</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ind w:firstLine="480" w:firstLineChars="200"/>
        <w:jc w:val="both"/>
        <w:textAlignment w:val="baseline"/>
        <w:rPr>
          <w:del w:id="402" w:author="hasee" w:date="2025-02-18T16:27:35Z"/>
          <w:rFonts w:hint="eastAsia" w:ascii="宋体" w:hAnsi="宋体" w:eastAsia="宋体" w:cs="宋体"/>
          <w:b w:val="0"/>
          <w:i w:val="0"/>
          <w:caps w:val="0"/>
          <w:color w:val="auto"/>
          <w:spacing w:val="0"/>
          <w:w w:val="100"/>
          <w:sz w:val="24"/>
          <w:szCs w:val="24"/>
          <w:highlight w:val="none"/>
        </w:rPr>
      </w:pP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del w:id="403" w:author="hasee" w:date="2025-02-18T16:27:35Z"/>
          <w:rFonts w:hint="eastAsia" w:ascii="宋体" w:hAnsi="宋体" w:eastAsia="宋体" w:cs="宋体"/>
          <w:b w:val="0"/>
          <w:i w:val="0"/>
          <w:caps w:val="0"/>
          <w:color w:val="auto"/>
          <w:spacing w:val="0"/>
          <w:w w:val="100"/>
          <w:sz w:val="24"/>
          <w:szCs w:val="24"/>
          <w:highlight w:val="none"/>
          <w:lang w:eastAsia="zh-CN"/>
        </w:rPr>
      </w:pPr>
      <w:del w:id="404" w:author="hasee" w:date="2025-02-18T16:27:35Z">
        <w:r>
          <w:rPr>
            <w:rFonts w:hint="eastAsia" w:ascii="宋体" w:hAnsi="宋体" w:eastAsia="宋体" w:cs="宋体"/>
            <w:b w:val="0"/>
            <w:i w:val="0"/>
            <w:caps w:val="0"/>
            <w:color w:val="auto"/>
            <w:spacing w:val="0"/>
            <w:w w:val="100"/>
            <w:sz w:val="24"/>
            <w:szCs w:val="24"/>
            <w:highlight w:val="none"/>
          </w:rPr>
          <w:delText>承诺企业名称（公章）</w:delText>
        </w:r>
      </w:del>
      <w:del w:id="405" w:author="hasee" w:date="2025-02-18T16:27:35Z">
        <w:r>
          <w:rPr>
            <w:rFonts w:hint="eastAsia" w:ascii="宋体" w:hAnsi="宋体" w:eastAsia="宋体" w:cs="宋体"/>
            <w:b w:val="0"/>
            <w:i w:val="0"/>
            <w:caps w:val="0"/>
            <w:color w:val="auto"/>
            <w:spacing w:val="0"/>
            <w:w w:val="100"/>
            <w:sz w:val="24"/>
            <w:szCs w:val="24"/>
            <w:highlight w:val="none"/>
            <w:lang w:eastAsia="zh-CN"/>
          </w:rPr>
          <w:delText>：</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del w:id="406" w:author="hasee" w:date="2025-02-18T16:27:35Z"/>
          <w:rFonts w:hint="eastAsia" w:ascii="宋体" w:hAnsi="宋体" w:eastAsia="宋体" w:cs="宋体"/>
          <w:b w:val="0"/>
          <w:i w:val="0"/>
          <w:caps w:val="0"/>
          <w:color w:val="auto"/>
          <w:spacing w:val="0"/>
          <w:w w:val="100"/>
          <w:sz w:val="24"/>
          <w:szCs w:val="24"/>
          <w:highlight w:val="none"/>
        </w:rPr>
      </w:pPr>
      <w:del w:id="407" w:author="hasee" w:date="2025-02-18T16:27:35Z">
        <w:r>
          <w:rPr>
            <w:rFonts w:hint="eastAsia" w:ascii="宋体" w:hAnsi="宋体" w:eastAsia="宋体" w:cs="宋体"/>
            <w:b w:val="0"/>
            <w:i w:val="0"/>
            <w:caps w:val="0"/>
            <w:color w:val="auto"/>
            <w:spacing w:val="0"/>
            <w:w w:val="100"/>
            <w:sz w:val="24"/>
            <w:szCs w:val="24"/>
            <w:highlight w:val="none"/>
          </w:rPr>
          <w:delText xml:space="preserve">                  </w:delText>
        </w:r>
      </w:del>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360" w:lineRule="auto"/>
        <w:jc w:val="both"/>
        <w:textAlignment w:val="baseline"/>
        <w:rPr>
          <w:del w:id="408" w:author="hasee" w:date="2025-02-18T16:27:35Z"/>
          <w:rFonts w:hint="eastAsia" w:ascii="宋体" w:hAnsi="宋体" w:eastAsia="宋体" w:cs="宋体"/>
          <w:b w:val="0"/>
          <w:i w:val="0"/>
          <w:caps w:val="0"/>
          <w:color w:val="auto"/>
          <w:spacing w:val="0"/>
          <w:w w:val="100"/>
          <w:sz w:val="24"/>
          <w:szCs w:val="24"/>
          <w:highlight w:val="none"/>
        </w:rPr>
      </w:pPr>
      <w:del w:id="409" w:author="hasee" w:date="2025-02-18T16:27:35Z">
        <w:r>
          <w:rPr>
            <w:rFonts w:hint="eastAsia" w:ascii="宋体" w:hAnsi="宋体" w:eastAsia="宋体" w:cs="宋体"/>
            <w:b w:val="0"/>
            <w:i w:val="0"/>
            <w:caps w:val="0"/>
            <w:color w:val="auto"/>
            <w:spacing w:val="0"/>
            <w:w w:val="100"/>
            <w:sz w:val="24"/>
            <w:szCs w:val="24"/>
            <w:highlight w:val="none"/>
          </w:rPr>
          <w:delText>法人代表或委托代理人（承诺人）</w:delText>
        </w:r>
      </w:del>
      <w:del w:id="410" w:author="hasee" w:date="2025-02-18T16:27:35Z">
        <w:r>
          <w:rPr>
            <w:rFonts w:hint="eastAsia" w:ascii="宋体" w:hAnsi="宋体" w:eastAsia="宋体" w:cs="宋体"/>
            <w:b w:val="0"/>
            <w:i w:val="0"/>
            <w:caps w:val="0"/>
            <w:color w:val="auto"/>
            <w:spacing w:val="0"/>
            <w:w w:val="100"/>
            <w:sz w:val="24"/>
            <w:szCs w:val="24"/>
            <w:highlight w:val="none"/>
            <w:lang w:eastAsia="zh-CN"/>
          </w:rPr>
          <w:delText>：</w:delText>
        </w:r>
      </w:del>
    </w:p>
    <w:p>
      <w:pPr>
        <w:pStyle w:val="10"/>
        <w:keepNext w:val="0"/>
        <w:keepLines w:val="0"/>
        <w:pageBreakBefore w:val="0"/>
        <w:kinsoku/>
        <w:wordWrap/>
        <w:overflowPunct/>
        <w:topLinePunct w:val="0"/>
        <w:bidi w:val="0"/>
        <w:spacing w:beforeAutospacing="0" w:line="360" w:lineRule="auto"/>
        <w:rPr>
          <w:del w:id="411" w:author="hasee" w:date="2025-02-18T16:27:35Z"/>
          <w:rFonts w:hint="eastAsia" w:ascii="宋体" w:hAnsi="宋体" w:eastAsia="宋体" w:cs="宋体"/>
          <w:b w:val="0"/>
          <w:i w:val="0"/>
          <w:caps w:val="0"/>
          <w:color w:val="auto"/>
          <w:spacing w:val="0"/>
          <w:w w:val="100"/>
          <w:sz w:val="24"/>
          <w:szCs w:val="24"/>
          <w:highlight w:val="none"/>
        </w:rPr>
      </w:pPr>
    </w:p>
    <w:p>
      <w:pPr>
        <w:pStyle w:val="10"/>
        <w:keepNext w:val="0"/>
        <w:keepLines w:val="0"/>
        <w:pageBreakBefore w:val="0"/>
        <w:kinsoku/>
        <w:wordWrap/>
        <w:overflowPunct/>
        <w:topLinePunct w:val="0"/>
        <w:bidi w:val="0"/>
        <w:spacing w:beforeAutospacing="0" w:line="360" w:lineRule="auto"/>
        <w:rPr>
          <w:del w:id="412" w:author="hasee" w:date="2025-02-18T16:27:35Z"/>
          <w:rFonts w:hint="eastAsia" w:ascii="宋体" w:hAnsi="宋体" w:eastAsia="宋体" w:cs="宋体"/>
          <w:b w:val="0"/>
          <w:i w:val="0"/>
          <w:caps w:val="0"/>
          <w:color w:val="auto"/>
          <w:spacing w:val="0"/>
          <w:w w:val="100"/>
          <w:sz w:val="24"/>
          <w:szCs w:val="24"/>
          <w:highlight w:val="none"/>
        </w:rPr>
      </w:pPr>
    </w:p>
    <w:p>
      <w:pPr>
        <w:pStyle w:val="2"/>
        <w:keepNext w:val="0"/>
        <w:keepLines w:val="0"/>
        <w:pageBreakBefore w:val="0"/>
        <w:kinsoku/>
        <w:wordWrap/>
        <w:overflowPunct/>
        <w:topLinePunct w:val="0"/>
        <w:bidi w:val="0"/>
        <w:spacing w:beforeAutospacing="0" w:line="360" w:lineRule="auto"/>
        <w:rPr>
          <w:del w:id="413"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14"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15"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16"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17"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18"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19"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20"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21"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22"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23"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24"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25"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26"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27" w:author="hasee" w:date="2025-02-18T16:27:35Z"/>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bidi w:val="0"/>
        <w:spacing w:beforeAutospacing="0" w:line="360" w:lineRule="auto"/>
        <w:rPr>
          <w:del w:id="428" w:author="hasee" w:date="2025-02-18T16:27:35Z"/>
          <w:rFonts w:hint="eastAsia" w:ascii="宋体" w:hAnsi="宋体" w:eastAsia="宋体" w:cs="宋体"/>
          <w:b/>
          <w:bCs/>
          <w:color w:val="auto"/>
          <w:sz w:val="24"/>
          <w:szCs w:val="24"/>
          <w:highlight w:val="none"/>
        </w:rPr>
      </w:pPr>
      <w:del w:id="429" w:author="hasee" w:date="2025-02-18T16:27:35Z">
        <w:r>
          <w:rPr>
            <w:rFonts w:hint="eastAsia" w:ascii="宋体" w:hAnsi="宋体" w:eastAsia="宋体" w:cs="宋体"/>
            <w:b/>
            <w:bCs/>
            <w:color w:val="auto"/>
            <w:sz w:val="24"/>
            <w:szCs w:val="24"/>
            <w:highlight w:val="none"/>
            <w:lang w:val="en-US" w:eastAsia="zh-CN"/>
          </w:rPr>
          <w:delText xml:space="preserve">附件5 </w:delText>
        </w:r>
      </w:del>
    </w:p>
    <w:p>
      <w:pPr>
        <w:keepNext w:val="0"/>
        <w:keepLines w:val="0"/>
        <w:pageBreakBefore w:val="0"/>
        <w:widowControl w:val="0"/>
        <w:kinsoku/>
        <w:wordWrap/>
        <w:overflowPunct/>
        <w:topLinePunct w:val="0"/>
        <w:autoSpaceDE/>
        <w:autoSpaceDN/>
        <w:bidi w:val="0"/>
        <w:adjustRightInd/>
        <w:snapToGrid/>
        <w:spacing w:beforeAutospacing="0" w:line="360" w:lineRule="auto"/>
        <w:jc w:val="center"/>
        <w:textAlignment w:val="auto"/>
        <w:rPr>
          <w:del w:id="430" w:author="hasee" w:date="2025-02-18T16:27:35Z"/>
          <w:rFonts w:hint="eastAsia" w:ascii="宋体" w:hAnsi="宋体" w:eastAsia="宋体" w:cs="宋体"/>
          <w:color w:val="auto"/>
          <w:sz w:val="24"/>
          <w:szCs w:val="24"/>
          <w:highlight w:val="none"/>
        </w:rPr>
      </w:pPr>
      <w:del w:id="431" w:author="hasee" w:date="2025-02-18T16:27:35Z">
        <w:r>
          <w:rPr>
            <w:rFonts w:hint="eastAsia" w:ascii="宋体" w:hAnsi="宋体" w:eastAsia="宋体" w:cs="宋体"/>
            <w:color w:val="auto"/>
            <w:sz w:val="24"/>
            <w:szCs w:val="24"/>
            <w:highlight w:val="none"/>
          </w:rPr>
          <w:delText>供应商遵守招标采购纪律承诺书</w:delText>
        </w:r>
      </w:del>
    </w:p>
    <w:p>
      <w:pPr>
        <w:keepNext w:val="0"/>
        <w:keepLines w:val="0"/>
        <w:pageBreakBefore w:val="0"/>
        <w:widowControl w:val="0"/>
        <w:kinsoku/>
        <w:wordWrap/>
        <w:overflowPunct/>
        <w:topLinePunct w:val="0"/>
        <w:autoSpaceDE/>
        <w:autoSpaceDN/>
        <w:bidi w:val="0"/>
        <w:adjustRightInd/>
        <w:snapToGrid/>
        <w:spacing w:beforeAutospacing="0" w:line="360" w:lineRule="auto"/>
        <w:jc w:val="both"/>
        <w:textAlignment w:val="auto"/>
        <w:rPr>
          <w:del w:id="432" w:author="hasee" w:date="2025-02-18T16:27:35Z"/>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33" w:author="hasee" w:date="2025-02-18T16:27:35Z"/>
          <w:rFonts w:hint="eastAsia" w:ascii="宋体" w:hAnsi="宋体" w:eastAsia="宋体" w:cs="宋体"/>
          <w:color w:val="auto"/>
          <w:sz w:val="24"/>
          <w:szCs w:val="24"/>
          <w:highlight w:val="none"/>
        </w:rPr>
      </w:pPr>
      <w:del w:id="434" w:author="hasee" w:date="2025-02-18T16:27:35Z">
        <w:r>
          <w:rPr>
            <w:rFonts w:hint="eastAsia" w:ascii="宋体" w:hAnsi="宋体" w:eastAsia="宋体" w:cs="宋体"/>
            <w:color w:val="auto"/>
            <w:sz w:val="24"/>
            <w:szCs w:val="24"/>
            <w:highlight w:val="none"/>
          </w:rPr>
          <w:delText>致四川省妇幼保健院：</w:delText>
        </w:r>
      </w:del>
    </w:p>
    <w:p>
      <w:pPr>
        <w:keepNext w:val="0"/>
        <w:keepLines w:val="0"/>
        <w:pageBreakBefore w:val="0"/>
        <w:widowControl w:val="0"/>
        <w:kinsoku/>
        <w:wordWrap/>
        <w:overflowPunct/>
        <w:topLinePunct w:val="0"/>
        <w:autoSpaceDE/>
        <w:autoSpaceDN/>
        <w:bidi w:val="0"/>
        <w:adjustRightInd/>
        <w:snapToGrid/>
        <w:spacing w:beforeAutospacing="0" w:line="360" w:lineRule="auto"/>
        <w:ind w:firstLine="480" w:firstLineChars="200"/>
        <w:textAlignment w:val="auto"/>
        <w:rPr>
          <w:del w:id="435" w:author="hasee" w:date="2025-02-18T16:27:35Z"/>
          <w:rFonts w:hint="eastAsia" w:ascii="宋体" w:hAnsi="宋体" w:eastAsia="宋体" w:cs="宋体"/>
          <w:color w:val="auto"/>
          <w:sz w:val="24"/>
          <w:szCs w:val="24"/>
          <w:highlight w:val="none"/>
        </w:rPr>
      </w:pPr>
      <w:del w:id="436" w:author="hasee" w:date="2025-02-18T16:27:35Z">
        <w:r>
          <w:rPr>
            <w:rFonts w:hint="eastAsia" w:ascii="宋体" w:hAnsi="宋体" w:eastAsia="宋体" w:cs="宋体"/>
            <w:color w:val="auto"/>
            <w:sz w:val="24"/>
            <w:szCs w:val="24"/>
            <w:highlight w:val="none"/>
          </w:rPr>
          <w:delText>我单位作为本次采购项目的供应商，根据响应文件要求，现郑重承诺如下：</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37" w:author="hasee" w:date="2025-02-18T16:27:35Z"/>
          <w:rFonts w:hint="eastAsia" w:ascii="宋体" w:hAnsi="宋体" w:eastAsia="宋体" w:cs="宋体"/>
          <w:color w:val="auto"/>
          <w:sz w:val="24"/>
          <w:szCs w:val="24"/>
          <w:highlight w:val="none"/>
        </w:rPr>
      </w:pPr>
      <w:del w:id="438" w:author="hasee" w:date="2025-02-18T16:27:35Z">
        <w:r>
          <w:rPr>
            <w:rFonts w:hint="eastAsia" w:ascii="宋体" w:hAnsi="宋体" w:eastAsia="宋体" w:cs="宋体"/>
            <w:color w:val="auto"/>
            <w:sz w:val="24"/>
            <w:szCs w:val="24"/>
            <w:highlight w:val="none"/>
          </w:rPr>
          <w:delText>一、参加本次采购活动，我单位不存在与单位负责人为同一人或者存在直接控股</w:delText>
        </w:r>
      </w:del>
      <w:del w:id="439" w:author="hasee" w:date="2025-02-18T16:27:35Z">
        <w:r>
          <w:rPr>
            <w:rFonts w:hint="eastAsia" w:ascii="宋体" w:hAnsi="宋体" w:eastAsia="宋体" w:cs="宋体"/>
            <w:color w:val="auto"/>
            <w:sz w:val="24"/>
            <w:szCs w:val="24"/>
            <w:highlight w:val="none"/>
            <w:lang w:eastAsia="zh-CN"/>
          </w:rPr>
          <w:delText>、</w:delText>
        </w:r>
      </w:del>
      <w:del w:id="440" w:author="hasee" w:date="2025-02-18T16:27:35Z">
        <w:r>
          <w:rPr>
            <w:rFonts w:hint="eastAsia" w:ascii="宋体" w:hAnsi="宋体" w:eastAsia="宋体" w:cs="宋体"/>
            <w:color w:val="auto"/>
            <w:sz w:val="24"/>
            <w:szCs w:val="24"/>
            <w:highlight w:val="none"/>
          </w:rPr>
          <w:delText>管理关系的其他供应商参与同一合同项下的采购活动的行为。</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41" w:author="hasee" w:date="2025-02-18T16:27:35Z"/>
          <w:rFonts w:hint="eastAsia" w:ascii="宋体" w:hAnsi="宋体" w:eastAsia="宋体" w:cs="宋体"/>
          <w:color w:val="auto"/>
          <w:sz w:val="24"/>
          <w:szCs w:val="24"/>
          <w:highlight w:val="none"/>
        </w:rPr>
      </w:pPr>
      <w:del w:id="442" w:author="hasee" w:date="2025-02-18T16:27:35Z">
        <w:r>
          <w:rPr>
            <w:rFonts w:hint="eastAsia" w:ascii="宋体" w:hAnsi="宋体" w:eastAsia="宋体" w:cs="宋体"/>
            <w:color w:val="auto"/>
            <w:sz w:val="24"/>
            <w:szCs w:val="24"/>
            <w:highlight w:val="none"/>
          </w:rPr>
          <w:delText>二、参加本次采购活动，不得直接或者间接从采购人或者采购代理机构处获得其他供应商的相关情况并修改其投标文件或者响应文件。</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43" w:author="hasee" w:date="2025-02-18T16:27:35Z"/>
          <w:rFonts w:hint="eastAsia" w:ascii="宋体" w:hAnsi="宋体" w:eastAsia="宋体" w:cs="宋体"/>
          <w:color w:val="auto"/>
          <w:sz w:val="24"/>
          <w:szCs w:val="24"/>
          <w:highlight w:val="none"/>
        </w:rPr>
      </w:pPr>
      <w:del w:id="444" w:author="hasee" w:date="2025-02-18T16:27:35Z">
        <w:r>
          <w:rPr>
            <w:rFonts w:hint="eastAsia" w:ascii="宋体" w:hAnsi="宋体" w:eastAsia="宋体" w:cs="宋体"/>
            <w:color w:val="auto"/>
            <w:sz w:val="24"/>
            <w:szCs w:val="24"/>
            <w:highlight w:val="none"/>
          </w:rPr>
          <w:delText>三、参加本次采购活动，不得按照采购人的授意撤换、修改投标文件或者响应文件。</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45" w:author="hasee" w:date="2025-02-18T16:27:35Z"/>
          <w:rFonts w:hint="eastAsia" w:ascii="宋体" w:hAnsi="宋体" w:eastAsia="宋体" w:cs="宋体"/>
          <w:color w:val="auto"/>
          <w:sz w:val="24"/>
          <w:szCs w:val="24"/>
          <w:highlight w:val="none"/>
        </w:rPr>
      </w:pPr>
      <w:del w:id="446" w:author="hasee" w:date="2025-02-18T16:27:35Z">
        <w:r>
          <w:rPr>
            <w:rFonts w:hint="eastAsia" w:ascii="宋体" w:hAnsi="宋体" w:eastAsia="宋体" w:cs="宋体"/>
            <w:color w:val="auto"/>
            <w:sz w:val="24"/>
            <w:szCs w:val="24"/>
            <w:highlight w:val="none"/>
          </w:rPr>
          <w:delText>四、参加本次采购活动，不得和本次采购供应商之间协商报价、技术方案等投标文件或者响应文件的实质性内容。</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47" w:author="hasee" w:date="2025-02-18T16:27:35Z"/>
          <w:rFonts w:hint="eastAsia" w:ascii="宋体" w:hAnsi="宋体" w:eastAsia="宋体" w:cs="宋体"/>
          <w:color w:val="auto"/>
          <w:sz w:val="24"/>
          <w:szCs w:val="24"/>
          <w:highlight w:val="none"/>
        </w:rPr>
      </w:pPr>
      <w:del w:id="448" w:author="hasee" w:date="2025-02-18T16:27:35Z">
        <w:r>
          <w:rPr>
            <w:rFonts w:hint="eastAsia" w:ascii="宋体" w:hAnsi="宋体" w:eastAsia="宋体" w:cs="宋体"/>
            <w:color w:val="auto"/>
            <w:sz w:val="24"/>
            <w:szCs w:val="24"/>
            <w:highlight w:val="none"/>
          </w:rPr>
          <w:delText>五、本次采购活动中，不存在属于同一集团、协会、商会等组织成员的供应商按照该组织要求协同参加本次采购活动。</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49" w:author="hasee" w:date="2025-02-18T16:27:35Z"/>
          <w:rFonts w:hint="eastAsia" w:ascii="宋体" w:hAnsi="宋体" w:eastAsia="宋体" w:cs="宋体"/>
          <w:color w:val="auto"/>
          <w:sz w:val="24"/>
          <w:szCs w:val="24"/>
          <w:highlight w:val="none"/>
        </w:rPr>
      </w:pPr>
      <w:del w:id="450" w:author="hasee" w:date="2025-02-18T16:27:35Z">
        <w:r>
          <w:rPr>
            <w:rFonts w:hint="eastAsia" w:ascii="宋体" w:hAnsi="宋体" w:eastAsia="宋体" w:cs="宋体"/>
            <w:color w:val="auto"/>
            <w:sz w:val="24"/>
            <w:szCs w:val="24"/>
            <w:highlight w:val="none"/>
          </w:rPr>
          <w:delText>六、参加本次采购活动，不存在与其他供应商之间事先约定由某一特定供应商中标、成交。</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51" w:author="hasee" w:date="2025-02-18T16:27:35Z"/>
          <w:rFonts w:hint="eastAsia" w:ascii="宋体" w:hAnsi="宋体" w:eastAsia="宋体" w:cs="宋体"/>
          <w:color w:val="auto"/>
          <w:sz w:val="24"/>
          <w:szCs w:val="24"/>
          <w:highlight w:val="none"/>
        </w:rPr>
      </w:pPr>
      <w:del w:id="452" w:author="hasee" w:date="2025-02-18T16:27:35Z">
        <w:r>
          <w:rPr>
            <w:rFonts w:hint="eastAsia" w:ascii="宋体" w:hAnsi="宋体" w:eastAsia="宋体" w:cs="宋体"/>
            <w:color w:val="auto"/>
            <w:sz w:val="24"/>
            <w:szCs w:val="24"/>
            <w:highlight w:val="none"/>
          </w:rPr>
          <w:delText>七、参加本次采购活动，不存在与其他供应商商定部分供应商放弃参加采购活动或者放弃中标、成交。</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53" w:author="hasee" w:date="2025-02-18T16:27:35Z"/>
          <w:rFonts w:hint="eastAsia" w:ascii="宋体" w:hAnsi="宋体" w:eastAsia="宋体" w:cs="宋体"/>
          <w:color w:val="auto"/>
          <w:sz w:val="24"/>
          <w:szCs w:val="24"/>
          <w:highlight w:val="none"/>
        </w:rPr>
      </w:pPr>
      <w:del w:id="454" w:author="hasee" w:date="2025-02-18T16:27:35Z">
        <w:r>
          <w:rPr>
            <w:rFonts w:hint="eastAsia" w:ascii="宋体" w:hAnsi="宋体" w:eastAsia="宋体" w:cs="宋体"/>
            <w:color w:val="auto"/>
            <w:sz w:val="24"/>
            <w:szCs w:val="24"/>
            <w:highlight w:val="none"/>
          </w:rPr>
          <w:delText>八、参加本次采购活动，不存在我单位的投标文件或者响应文件由其他参与本项目的单位或个人编制或委托办理投标事宜。</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55" w:author="hasee" w:date="2025-02-18T16:27:35Z"/>
          <w:rFonts w:hint="eastAsia" w:ascii="宋体" w:hAnsi="宋体" w:eastAsia="宋体" w:cs="宋体"/>
          <w:color w:val="auto"/>
          <w:sz w:val="24"/>
          <w:szCs w:val="24"/>
          <w:highlight w:val="none"/>
        </w:rPr>
      </w:pPr>
      <w:del w:id="456" w:author="hasee" w:date="2025-02-18T16:27:35Z">
        <w:r>
          <w:rPr>
            <w:rFonts w:hint="eastAsia" w:ascii="宋体" w:hAnsi="宋体" w:eastAsia="宋体" w:cs="宋体"/>
            <w:color w:val="auto"/>
            <w:sz w:val="24"/>
            <w:szCs w:val="24"/>
            <w:highlight w:val="none"/>
          </w:rPr>
          <w:delText>九、参加本次采购活动，不存在我单位与采购人之间、供应商相互之间，为谋求特定供应商中标、成交或者排斥其他供应商的其他串通行为。</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57" w:author="hasee" w:date="2025-02-18T16:27:35Z"/>
          <w:rFonts w:hint="eastAsia" w:ascii="宋体" w:hAnsi="宋体" w:eastAsia="宋体" w:cs="宋体"/>
          <w:color w:val="auto"/>
          <w:sz w:val="24"/>
          <w:szCs w:val="24"/>
          <w:highlight w:val="none"/>
        </w:rPr>
      </w:pPr>
      <w:del w:id="458" w:author="hasee" w:date="2025-02-18T16:27:35Z">
        <w:r>
          <w:rPr>
            <w:rFonts w:hint="eastAsia" w:ascii="宋体" w:hAnsi="宋体" w:eastAsia="宋体" w:cs="宋体"/>
            <w:color w:val="auto"/>
            <w:sz w:val="24"/>
            <w:szCs w:val="24"/>
            <w:highlight w:val="none"/>
          </w:rPr>
          <w:delText>十、与我方存在直接控股关系的单位为：XXX；存在管理关系单位为：XXX。</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59" w:author="hasee" w:date="2025-02-18T16:27:35Z"/>
          <w:rFonts w:hint="eastAsia" w:ascii="宋体" w:hAnsi="宋体" w:eastAsia="宋体" w:cs="宋体"/>
          <w:color w:val="auto"/>
          <w:sz w:val="24"/>
          <w:szCs w:val="24"/>
          <w:highlight w:val="none"/>
        </w:rPr>
      </w:pPr>
      <w:del w:id="460" w:author="hasee" w:date="2025-02-18T16:27:35Z">
        <w:r>
          <w:rPr>
            <w:rFonts w:hint="eastAsia" w:ascii="宋体" w:hAnsi="宋体" w:eastAsia="宋体" w:cs="宋体"/>
            <w:color w:val="auto"/>
            <w:sz w:val="24"/>
            <w:szCs w:val="24"/>
            <w:highlight w:val="none"/>
          </w:rPr>
          <w:delText>我单位对上述承诺的内容事项真实性负责并接受评审小组对我单位投标文件或者响应文件关于串通投标的审查。如经查实上述承诺的内容事项存在虚假，我单位愿意接受以提供虚假材料谋取成交追究法律责任。</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61" w:author="hasee" w:date="2025-02-18T16:27:35Z"/>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62" w:author="hasee" w:date="2025-02-18T16:27:35Z"/>
          <w:rFonts w:hint="eastAsia" w:ascii="宋体" w:hAnsi="宋体" w:eastAsia="宋体" w:cs="宋体"/>
          <w:color w:val="auto"/>
          <w:sz w:val="24"/>
          <w:szCs w:val="24"/>
          <w:highlight w:val="none"/>
        </w:rPr>
      </w:pPr>
      <w:del w:id="463" w:author="hasee" w:date="2025-02-18T16:27:35Z">
        <w:r>
          <w:rPr>
            <w:rFonts w:hint="eastAsia" w:ascii="宋体" w:hAnsi="宋体" w:eastAsia="宋体" w:cs="宋体"/>
            <w:color w:val="auto"/>
            <w:sz w:val="24"/>
            <w:szCs w:val="24"/>
            <w:highlight w:val="none"/>
          </w:rPr>
          <w:delText xml:space="preserve">供应商名称（单位公章）： </w:delText>
        </w:r>
      </w:del>
      <w:del w:id="464" w:author="hasee" w:date="2025-02-18T16:27:35Z">
        <w:r>
          <w:rPr>
            <w:rFonts w:hint="eastAsia" w:ascii="宋体" w:hAnsi="宋体" w:eastAsia="宋体" w:cs="宋体"/>
            <w:color w:val="auto"/>
            <w:sz w:val="24"/>
            <w:szCs w:val="24"/>
            <w:highlight w:val="none"/>
            <w:lang w:val="en-US" w:eastAsia="zh-CN"/>
          </w:rPr>
          <w:delText xml:space="preserve">                         </w:delText>
        </w:r>
      </w:del>
    </w:p>
    <w:p>
      <w:pPr>
        <w:keepNext w:val="0"/>
        <w:keepLines w:val="0"/>
        <w:pageBreakBefore w:val="0"/>
        <w:widowControl w:val="0"/>
        <w:kinsoku/>
        <w:wordWrap/>
        <w:overflowPunct/>
        <w:topLinePunct w:val="0"/>
        <w:autoSpaceDE/>
        <w:autoSpaceDN/>
        <w:bidi w:val="0"/>
        <w:adjustRightInd/>
        <w:snapToGrid/>
        <w:spacing w:beforeAutospacing="0" w:line="360" w:lineRule="auto"/>
        <w:textAlignment w:val="auto"/>
        <w:rPr>
          <w:del w:id="465" w:author="hasee" w:date="2025-02-18T16:27:35Z"/>
          <w:rFonts w:hint="eastAsia" w:ascii="宋体" w:hAnsi="宋体" w:eastAsia="宋体" w:cs="宋体"/>
          <w:color w:val="auto"/>
          <w:sz w:val="24"/>
          <w:szCs w:val="24"/>
          <w:highlight w:val="none"/>
        </w:rPr>
      </w:pPr>
      <w:del w:id="466" w:author="hasee" w:date="2025-02-18T16:27:35Z">
        <w:r>
          <w:rPr>
            <w:rFonts w:hint="eastAsia" w:ascii="宋体" w:hAnsi="宋体" w:eastAsia="宋体" w:cs="宋体"/>
            <w:color w:val="auto"/>
            <w:sz w:val="24"/>
            <w:szCs w:val="24"/>
            <w:highlight w:val="none"/>
          </w:rPr>
          <w:delText>法定代表人/单位负责人或授权代表（签字或加盖个人名章）：</w:delText>
        </w:r>
      </w:del>
    </w:p>
    <w:p>
      <w:pPr>
        <w:ind w:firstLine="6960" w:firstLineChars="2900"/>
        <w:rPr>
          <w:highlight w:val="none"/>
        </w:rPr>
      </w:pPr>
      <w:del w:id="467" w:author="hasee" w:date="2025-02-18T16:27:35Z">
        <w:r>
          <w:rPr>
            <w:rFonts w:hint="eastAsia" w:ascii="宋体" w:hAnsi="宋体" w:eastAsia="宋体" w:cs="宋体"/>
            <w:color w:val="auto"/>
            <w:sz w:val="24"/>
            <w:szCs w:val="24"/>
            <w:highlight w:val="none"/>
          </w:rPr>
          <w:delText xml:space="preserve">年 </w:delText>
        </w:r>
      </w:del>
      <w:del w:id="468" w:author="hasee" w:date="2025-02-18T16:27:35Z">
        <w:r>
          <w:rPr>
            <w:rFonts w:hint="eastAsia" w:ascii="宋体" w:hAnsi="宋体" w:cs="宋体"/>
            <w:color w:val="auto"/>
            <w:sz w:val="24"/>
            <w:szCs w:val="24"/>
            <w:highlight w:val="none"/>
            <w:lang w:val="en-US" w:eastAsia="zh-CN"/>
          </w:rPr>
          <w:delText xml:space="preserve"> </w:delText>
        </w:r>
      </w:del>
      <w:del w:id="469" w:author="hasee" w:date="2025-02-18T16:27:35Z">
        <w:r>
          <w:rPr>
            <w:rFonts w:hint="eastAsia" w:ascii="宋体" w:hAnsi="宋体" w:eastAsia="宋体" w:cs="宋体"/>
            <w:color w:val="auto"/>
            <w:sz w:val="24"/>
            <w:szCs w:val="24"/>
            <w:highlight w:val="none"/>
          </w:rPr>
          <w:delText>月</w:delText>
        </w:r>
      </w:del>
      <w:del w:id="470" w:author="hasee" w:date="2025-02-18T16:27:35Z">
        <w:r>
          <w:rPr>
            <w:rFonts w:hint="eastAsia" w:ascii="宋体" w:hAnsi="宋体" w:cs="宋体"/>
            <w:color w:val="auto"/>
            <w:sz w:val="24"/>
            <w:szCs w:val="24"/>
            <w:highlight w:val="none"/>
            <w:lang w:val="en-US" w:eastAsia="zh-CN"/>
          </w:rPr>
          <w:delText xml:space="preserve"> </w:delText>
        </w:r>
      </w:del>
      <w:del w:id="471" w:author="hasee" w:date="2025-02-18T16:27:35Z">
        <w:r>
          <w:rPr>
            <w:rFonts w:hint="eastAsia" w:ascii="宋体" w:hAnsi="宋体" w:eastAsia="宋体" w:cs="宋体"/>
            <w:color w:val="auto"/>
            <w:sz w:val="24"/>
            <w:szCs w:val="24"/>
            <w:highlight w:val="none"/>
          </w:rPr>
          <w:delText xml:space="preserve"> 日</w:delText>
        </w:r>
      </w:del>
    </w:p>
    <w:sectPr>
      <w:pgSz w:w="11906" w:h="16838"/>
      <w:pgMar w:top="1134" w:right="1417" w:bottom="1134"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F2F48B"/>
    <w:multiLevelType w:val="singleLevel"/>
    <w:tmpl w:val="A3F2F48B"/>
    <w:lvl w:ilvl="0" w:tentative="0">
      <w:start w:val="1"/>
      <w:numFmt w:val="bullet"/>
      <w:lvlText w:val=""/>
      <w:lvlJc w:val="left"/>
      <w:pPr>
        <w:ind w:left="420" w:hanging="420"/>
      </w:pPr>
      <w:rPr>
        <w:rFonts w:hint="default" w:ascii="Wingdings" w:hAnsi="Wingdings"/>
        <w:b/>
        <w:bCs/>
        <w:color w:val="auto"/>
      </w:rPr>
    </w:lvl>
  </w:abstractNum>
  <w:abstractNum w:abstractNumId="1">
    <w:nsid w:val="2B7F8603"/>
    <w:multiLevelType w:val="singleLevel"/>
    <w:tmpl w:val="2B7F8603"/>
    <w:lvl w:ilvl="0" w:tentative="0">
      <w:start w:val="1"/>
      <w:numFmt w:val="bullet"/>
      <w:lvlText w:val=""/>
      <w:lvlJc w:val="left"/>
      <w:pPr>
        <w:ind w:left="420" w:hanging="420"/>
      </w:pPr>
      <w:rPr>
        <w:rFonts w:hint="default" w:ascii="Wingdings" w:hAnsi="Wingdings"/>
      </w:rPr>
    </w:lvl>
  </w:abstractNum>
  <w:abstractNum w:abstractNumId="2">
    <w:nsid w:val="38513304"/>
    <w:multiLevelType w:val="multilevel"/>
    <w:tmpl w:val="38513304"/>
    <w:lvl w:ilvl="0" w:tentative="0">
      <w:start w:val="3"/>
      <w:numFmt w:val="bullet"/>
      <w:lvlText w:val="★"/>
      <w:lvlJc w:val="left"/>
      <w:pPr>
        <w:tabs>
          <w:tab w:val="left" w:pos="480"/>
        </w:tabs>
        <w:ind w:left="480" w:hanging="360"/>
      </w:pPr>
      <w:rPr>
        <w:rFonts w:hint="eastAsia" w:ascii="宋体" w:hAnsi="宋体" w:eastAsia="宋体" w:cs="Times New Roman"/>
      </w:rPr>
    </w:lvl>
    <w:lvl w:ilvl="1" w:tentative="0">
      <w:start w:val="1"/>
      <w:numFmt w:val="bullet"/>
      <w:lvlText w:val=""/>
      <w:lvlJc w:val="left"/>
      <w:pPr>
        <w:tabs>
          <w:tab w:val="left" w:pos="960"/>
        </w:tabs>
        <w:ind w:left="960" w:hanging="420"/>
      </w:pPr>
      <w:rPr>
        <w:rFonts w:hint="default" w:ascii="Wingdings" w:hAnsi="Wingdings"/>
      </w:rPr>
    </w:lvl>
    <w:lvl w:ilvl="2" w:tentative="0">
      <w:start w:val="1"/>
      <w:numFmt w:val="bullet"/>
      <w:lvlText w:val=""/>
      <w:lvlJc w:val="left"/>
      <w:pPr>
        <w:tabs>
          <w:tab w:val="left" w:pos="1380"/>
        </w:tabs>
        <w:ind w:left="1380" w:hanging="420"/>
      </w:pPr>
      <w:rPr>
        <w:rFonts w:hint="default" w:ascii="Wingdings" w:hAnsi="Wingdings"/>
      </w:rPr>
    </w:lvl>
    <w:lvl w:ilvl="3" w:tentative="0">
      <w:start w:val="1"/>
      <w:numFmt w:val="bullet"/>
      <w:lvlText w:val=""/>
      <w:lvlJc w:val="left"/>
      <w:pPr>
        <w:tabs>
          <w:tab w:val="left" w:pos="1800"/>
        </w:tabs>
        <w:ind w:left="1800" w:hanging="420"/>
      </w:pPr>
      <w:rPr>
        <w:rFonts w:hint="default" w:ascii="Wingdings" w:hAnsi="Wingdings"/>
      </w:rPr>
    </w:lvl>
    <w:lvl w:ilvl="4" w:tentative="0">
      <w:start w:val="1"/>
      <w:numFmt w:val="bullet"/>
      <w:lvlText w:val=""/>
      <w:lvlJc w:val="left"/>
      <w:pPr>
        <w:tabs>
          <w:tab w:val="left" w:pos="2220"/>
        </w:tabs>
        <w:ind w:left="2220" w:hanging="420"/>
      </w:pPr>
      <w:rPr>
        <w:rFonts w:hint="default" w:ascii="Wingdings" w:hAnsi="Wingdings"/>
      </w:rPr>
    </w:lvl>
    <w:lvl w:ilvl="5" w:tentative="0">
      <w:start w:val="1"/>
      <w:numFmt w:val="bullet"/>
      <w:lvlText w:val=""/>
      <w:lvlJc w:val="left"/>
      <w:pPr>
        <w:tabs>
          <w:tab w:val="left" w:pos="2640"/>
        </w:tabs>
        <w:ind w:left="2640" w:hanging="420"/>
      </w:pPr>
      <w:rPr>
        <w:rFonts w:hint="default" w:ascii="Wingdings" w:hAnsi="Wingdings"/>
      </w:rPr>
    </w:lvl>
    <w:lvl w:ilvl="6" w:tentative="0">
      <w:start w:val="1"/>
      <w:numFmt w:val="bullet"/>
      <w:lvlText w:val=""/>
      <w:lvlJc w:val="left"/>
      <w:pPr>
        <w:tabs>
          <w:tab w:val="left" w:pos="3060"/>
        </w:tabs>
        <w:ind w:left="3060" w:hanging="420"/>
      </w:pPr>
      <w:rPr>
        <w:rFonts w:hint="default" w:ascii="Wingdings" w:hAnsi="Wingdings"/>
      </w:rPr>
    </w:lvl>
    <w:lvl w:ilvl="7" w:tentative="0">
      <w:start w:val="1"/>
      <w:numFmt w:val="bullet"/>
      <w:lvlText w:val=""/>
      <w:lvlJc w:val="left"/>
      <w:pPr>
        <w:tabs>
          <w:tab w:val="left" w:pos="3480"/>
        </w:tabs>
        <w:ind w:left="3480" w:hanging="420"/>
      </w:pPr>
      <w:rPr>
        <w:rFonts w:hint="default" w:ascii="Wingdings" w:hAnsi="Wingdings"/>
      </w:rPr>
    </w:lvl>
    <w:lvl w:ilvl="8" w:tentative="0">
      <w:start w:val="1"/>
      <w:numFmt w:val="bullet"/>
      <w:lvlText w:val=""/>
      <w:lvlJc w:val="left"/>
      <w:pPr>
        <w:tabs>
          <w:tab w:val="left" w:pos="3900"/>
        </w:tabs>
        <w:ind w:left="3900" w:hanging="420"/>
      </w:pPr>
      <w:rPr>
        <w:rFonts w:hint="default" w:ascii="Wingdings" w:hAnsi="Wingdings"/>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asee">
    <w15:presenceInfo w15:providerId="None" w15:userId="has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5244176A"/>
    <w:rsid w:val="00482D85"/>
    <w:rsid w:val="006D5772"/>
    <w:rsid w:val="00921F00"/>
    <w:rsid w:val="00984987"/>
    <w:rsid w:val="009C4A0E"/>
    <w:rsid w:val="009D248F"/>
    <w:rsid w:val="01582E9F"/>
    <w:rsid w:val="023968C9"/>
    <w:rsid w:val="024B5F91"/>
    <w:rsid w:val="029C1F55"/>
    <w:rsid w:val="02A602E6"/>
    <w:rsid w:val="033E4BBF"/>
    <w:rsid w:val="034C5FE5"/>
    <w:rsid w:val="036E6D37"/>
    <w:rsid w:val="03E6023B"/>
    <w:rsid w:val="06556E22"/>
    <w:rsid w:val="069B49E3"/>
    <w:rsid w:val="0772132A"/>
    <w:rsid w:val="08181E21"/>
    <w:rsid w:val="08465830"/>
    <w:rsid w:val="08592DDC"/>
    <w:rsid w:val="091A5274"/>
    <w:rsid w:val="09280895"/>
    <w:rsid w:val="092F499C"/>
    <w:rsid w:val="095256B4"/>
    <w:rsid w:val="095F2F6D"/>
    <w:rsid w:val="097F12A3"/>
    <w:rsid w:val="09DC42D4"/>
    <w:rsid w:val="0A2E2341"/>
    <w:rsid w:val="0A45184F"/>
    <w:rsid w:val="0A80214B"/>
    <w:rsid w:val="0ACF324E"/>
    <w:rsid w:val="0B051E6E"/>
    <w:rsid w:val="0B645971"/>
    <w:rsid w:val="0B6B0440"/>
    <w:rsid w:val="0C4729B0"/>
    <w:rsid w:val="0C5B1651"/>
    <w:rsid w:val="0C79253B"/>
    <w:rsid w:val="0CE1020E"/>
    <w:rsid w:val="0CF3634C"/>
    <w:rsid w:val="0D146881"/>
    <w:rsid w:val="0D272843"/>
    <w:rsid w:val="0D5A4DF7"/>
    <w:rsid w:val="0E4F2D85"/>
    <w:rsid w:val="0E6111B3"/>
    <w:rsid w:val="0F4628CF"/>
    <w:rsid w:val="0F71729A"/>
    <w:rsid w:val="0FA07251"/>
    <w:rsid w:val="0FB43951"/>
    <w:rsid w:val="0FD26785"/>
    <w:rsid w:val="104C0E8A"/>
    <w:rsid w:val="108465A8"/>
    <w:rsid w:val="10D727AF"/>
    <w:rsid w:val="111E3E9F"/>
    <w:rsid w:val="11272EDF"/>
    <w:rsid w:val="1131282D"/>
    <w:rsid w:val="12AB39AF"/>
    <w:rsid w:val="12E86C5C"/>
    <w:rsid w:val="13CA11AE"/>
    <w:rsid w:val="13D51B0E"/>
    <w:rsid w:val="14AB256A"/>
    <w:rsid w:val="14B26303"/>
    <w:rsid w:val="15003E83"/>
    <w:rsid w:val="162345C8"/>
    <w:rsid w:val="16996C22"/>
    <w:rsid w:val="172B6FA2"/>
    <w:rsid w:val="177F6166"/>
    <w:rsid w:val="17C0146C"/>
    <w:rsid w:val="17CC24D3"/>
    <w:rsid w:val="17E23BBC"/>
    <w:rsid w:val="17E636BE"/>
    <w:rsid w:val="183C6178"/>
    <w:rsid w:val="186F7C91"/>
    <w:rsid w:val="18974964"/>
    <w:rsid w:val="19092780"/>
    <w:rsid w:val="192B394B"/>
    <w:rsid w:val="19892FF3"/>
    <w:rsid w:val="19BE7C49"/>
    <w:rsid w:val="19C17AC6"/>
    <w:rsid w:val="19F2719F"/>
    <w:rsid w:val="1A33348C"/>
    <w:rsid w:val="1AD70716"/>
    <w:rsid w:val="1B8B54B4"/>
    <w:rsid w:val="1BAC5276"/>
    <w:rsid w:val="1BC77E2B"/>
    <w:rsid w:val="1C007D91"/>
    <w:rsid w:val="1CF56512"/>
    <w:rsid w:val="1DF41425"/>
    <w:rsid w:val="1F103809"/>
    <w:rsid w:val="1F104283"/>
    <w:rsid w:val="1F3D3E4E"/>
    <w:rsid w:val="1F445427"/>
    <w:rsid w:val="1F4934E4"/>
    <w:rsid w:val="1F6B20B0"/>
    <w:rsid w:val="1FD72787"/>
    <w:rsid w:val="1FF61864"/>
    <w:rsid w:val="20485605"/>
    <w:rsid w:val="20EA5447"/>
    <w:rsid w:val="2161289E"/>
    <w:rsid w:val="223E69B9"/>
    <w:rsid w:val="225678E3"/>
    <w:rsid w:val="22727213"/>
    <w:rsid w:val="229349A5"/>
    <w:rsid w:val="22EE382C"/>
    <w:rsid w:val="243756FF"/>
    <w:rsid w:val="246A716A"/>
    <w:rsid w:val="250671CD"/>
    <w:rsid w:val="257B0F03"/>
    <w:rsid w:val="264755DA"/>
    <w:rsid w:val="26812C37"/>
    <w:rsid w:val="26C40427"/>
    <w:rsid w:val="27955252"/>
    <w:rsid w:val="27BA2F3E"/>
    <w:rsid w:val="281955CF"/>
    <w:rsid w:val="28B673D6"/>
    <w:rsid w:val="28C11F12"/>
    <w:rsid w:val="29723FBC"/>
    <w:rsid w:val="298261D0"/>
    <w:rsid w:val="29C81999"/>
    <w:rsid w:val="2A044599"/>
    <w:rsid w:val="2A614116"/>
    <w:rsid w:val="2C6A44EB"/>
    <w:rsid w:val="2C88731E"/>
    <w:rsid w:val="2CE341B5"/>
    <w:rsid w:val="2CF3776A"/>
    <w:rsid w:val="2D5531EF"/>
    <w:rsid w:val="2DBC7637"/>
    <w:rsid w:val="2E100C6F"/>
    <w:rsid w:val="2E374FCD"/>
    <w:rsid w:val="2E767899"/>
    <w:rsid w:val="2EA36C98"/>
    <w:rsid w:val="2EDF7472"/>
    <w:rsid w:val="2F5F4880"/>
    <w:rsid w:val="2F627A4C"/>
    <w:rsid w:val="2FA96B3D"/>
    <w:rsid w:val="300A115E"/>
    <w:rsid w:val="302D2DA3"/>
    <w:rsid w:val="30D77610"/>
    <w:rsid w:val="313A7F7A"/>
    <w:rsid w:val="314300D2"/>
    <w:rsid w:val="31A7648E"/>
    <w:rsid w:val="31CB4E58"/>
    <w:rsid w:val="31E53FEC"/>
    <w:rsid w:val="320F6D52"/>
    <w:rsid w:val="3358764C"/>
    <w:rsid w:val="33A335F7"/>
    <w:rsid w:val="33DB02DB"/>
    <w:rsid w:val="340F1379"/>
    <w:rsid w:val="34180725"/>
    <w:rsid w:val="3468259F"/>
    <w:rsid w:val="34BE33D7"/>
    <w:rsid w:val="34C91565"/>
    <w:rsid w:val="352A5349"/>
    <w:rsid w:val="357E2962"/>
    <w:rsid w:val="359C1E05"/>
    <w:rsid w:val="35C12F3E"/>
    <w:rsid w:val="361200A0"/>
    <w:rsid w:val="361A126B"/>
    <w:rsid w:val="36C108E2"/>
    <w:rsid w:val="37005E48"/>
    <w:rsid w:val="38037FF5"/>
    <w:rsid w:val="383E6B55"/>
    <w:rsid w:val="3848634F"/>
    <w:rsid w:val="3AE422AB"/>
    <w:rsid w:val="3BD34132"/>
    <w:rsid w:val="3C0F1D99"/>
    <w:rsid w:val="3C6E7BB4"/>
    <w:rsid w:val="3C9E2902"/>
    <w:rsid w:val="3CA52D4B"/>
    <w:rsid w:val="3D6B2F4F"/>
    <w:rsid w:val="3DB16F47"/>
    <w:rsid w:val="3DB94F3A"/>
    <w:rsid w:val="3DFD1958"/>
    <w:rsid w:val="3E313B9A"/>
    <w:rsid w:val="3E661EED"/>
    <w:rsid w:val="3E8A67A1"/>
    <w:rsid w:val="3ED42FCB"/>
    <w:rsid w:val="3F397FB5"/>
    <w:rsid w:val="3F431355"/>
    <w:rsid w:val="3F8F504A"/>
    <w:rsid w:val="40A73B9C"/>
    <w:rsid w:val="40B30F05"/>
    <w:rsid w:val="40E039F3"/>
    <w:rsid w:val="4156334E"/>
    <w:rsid w:val="41E164FA"/>
    <w:rsid w:val="426E4414"/>
    <w:rsid w:val="4300375D"/>
    <w:rsid w:val="43144A19"/>
    <w:rsid w:val="451B5954"/>
    <w:rsid w:val="452748AE"/>
    <w:rsid w:val="452B5081"/>
    <w:rsid w:val="453839C0"/>
    <w:rsid w:val="45817197"/>
    <w:rsid w:val="45B12031"/>
    <w:rsid w:val="468B3C9E"/>
    <w:rsid w:val="46AC5600"/>
    <w:rsid w:val="46BD331C"/>
    <w:rsid w:val="46F6376A"/>
    <w:rsid w:val="473B5650"/>
    <w:rsid w:val="474859D6"/>
    <w:rsid w:val="47514196"/>
    <w:rsid w:val="476F4815"/>
    <w:rsid w:val="4793207A"/>
    <w:rsid w:val="48A97644"/>
    <w:rsid w:val="49A91765"/>
    <w:rsid w:val="49D3138F"/>
    <w:rsid w:val="49E46B5D"/>
    <w:rsid w:val="4A2C1D3E"/>
    <w:rsid w:val="4ACD0A09"/>
    <w:rsid w:val="4B020A9D"/>
    <w:rsid w:val="4B7E4DD4"/>
    <w:rsid w:val="4BAE772A"/>
    <w:rsid w:val="4BFB4CD4"/>
    <w:rsid w:val="4C334692"/>
    <w:rsid w:val="4C407C94"/>
    <w:rsid w:val="4CC04255"/>
    <w:rsid w:val="4D1E4865"/>
    <w:rsid w:val="4E7613C9"/>
    <w:rsid w:val="4E7E637A"/>
    <w:rsid w:val="4F70242A"/>
    <w:rsid w:val="4F915F2D"/>
    <w:rsid w:val="50216424"/>
    <w:rsid w:val="502E6B39"/>
    <w:rsid w:val="508942AC"/>
    <w:rsid w:val="5091665B"/>
    <w:rsid w:val="50E336C1"/>
    <w:rsid w:val="518B59E0"/>
    <w:rsid w:val="519B60B2"/>
    <w:rsid w:val="51A43F33"/>
    <w:rsid w:val="5244176A"/>
    <w:rsid w:val="52984C82"/>
    <w:rsid w:val="52FA0819"/>
    <w:rsid w:val="53350A12"/>
    <w:rsid w:val="53C24CE1"/>
    <w:rsid w:val="53FD2C6F"/>
    <w:rsid w:val="549C125E"/>
    <w:rsid w:val="552A00CC"/>
    <w:rsid w:val="55E95AB0"/>
    <w:rsid w:val="563A0D3B"/>
    <w:rsid w:val="56D50C94"/>
    <w:rsid w:val="56E65920"/>
    <w:rsid w:val="57026E44"/>
    <w:rsid w:val="5750174C"/>
    <w:rsid w:val="57B13448"/>
    <w:rsid w:val="57DA16B0"/>
    <w:rsid w:val="589645C5"/>
    <w:rsid w:val="58D02FFC"/>
    <w:rsid w:val="593928F1"/>
    <w:rsid w:val="594264E0"/>
    <w:rsid w:val="59A20E33"/>
    <w:rsid w:val="5A53303E"/>
    <w:rsid w:val="5A870015"/>
    <w:rsid w:val="5B0F2F2D"/>
    <w:rsid w:val="5BAB48F4"/>
    <w:rsid w:val="5BAE5879"/>
    <w:rsid w:val="5BCD17B1"/>
    <w:rsid w:val="5C4A5ECA"/>
    <w:rsid w:val="5CB53B05"/>
    <w:rsid w:val="5CF71093"/>
    <w:rsid w:val="5D242E5C"/>
    <w:rsid w:val="5E79239E"/>
    <w:rsid w:val="5F7F0ABD"/>
    <w:rsid w:val="5FAE320C"/>
    <w:rsid w:val="5FD8114B"/>
    <w:rsid w:val="605A7FEA"/>
    <w:rsid w:val="60D04374"/>
    <w:rsid w:val="60EF6A3B"/>
    <w:rsid w:val="6109503A"/>
    <w:rsid w:val="616B7363"/>
    <w:rsid w:val="62A57FE5"/>
    <w:rsid w:val="62BC7C0A"/>
    <w:rsid w:val="636A4DB7"/>
    <w:rsid w:val="64014A1E"/>
    <w:rsid w:val="648107EF"/>
    <w:rsid w:val="659202A7"/>
    <w:rsid w:val="65A773E8"/>
    <w:rsid w:val="664743FA"/>
    <w:rsid w:val="665A717C"/>
    <w:rsid w:val="669F69A6"/>
    <w:rsid w:val="66D51044"/>
    <w:rsid w:val="676A4DBB"/>
    <w:rsid w:val="67925DF7"/>
    <w:rsid w:val="67CE21A0"/>
    <w:rsid w:val="67E4235D"/>
    <w:rsid w:val="68753642"/>
    <w:rsid w:val="689F73B6"/>
    <w:rsid w:val="694420C2"/>
    <w:rsid w:val="69DB150E"/>
    <w:rsid w:val="6A2162EC"/>
    <w:rsid w:val="6A4269B9"/>
    <w:rsid w:val="6B3A73C5"/>
    <w:rsid w:val="6B405AFC"/>
    <w:rsid w:val="6C8D0485"/>
    <w:rsid w:val="6D3908C7"/>
    <w:rsid w:val="6D401B23"/>
    <w:rsid w:val="6D4B73A9"/>
    <w:rsid w:val="6E3531DF"/>
    <w:rsid w:val="6E935777"/>
    <w:rsid w:val="708910DA"/>
    <w:rsid w:val="71034277"/>
    <w:rsid w:val="71365D4B"/>
    <w:rsid w:val="713A21D2"/>
    <w:rsid w:val="720D7FAC"/>
    <w:rsid w:val="721C027D"/>
    <w:rsid w:val="72506497"/>
    <w:rsid w:val="726A5B3D"/>
    <w:rsid w:val="72F52BA7"/>
    <w:rsid w:val="73293BFC"/>
    <w:rsid w:val="738E13A2"/>
    <w:rsid w:val="73EF3B37"/>
    <w:rsid w:val="750501DF"/>
    <w:rsid w:val="75091F13"/>
    <w:rsid w:val="758C6C69"/>
    <w:rsid w:val="75F4430E"/>
    <w:rsid w:val="763E4FD8"/>
    <w:rsid w:val="765948FC"/>
    <w:rsid w:val="770F0450"/>
    <w:rsid w:val="776A0596"/>
    <w:rsid w:val="77704880"/>
    <w:rsid w:val="788344C8"/>
    <w:rsid w:val="78E22525"/>
    <w:rsid w:val="792C5E5B"/>
    <w:rsid w:val="798A03F3"/>
    <w:rsid w:val="79D2378C"/>
    <w:rsid w:val="7AC5017B"/>
    <w:rsid w:val="7ADD16FE"/>
    <w:rsid w:val="7AE91634"/>
    <w:rsid w:val="7B070BE4"/>
    <w:rsid w:val="7B1B3108"/>
    <w:rsid w:val="7B9F71A5"/>
    <w:rsid w:val="7BAD4424"/>
    <w:rsid w:val="7BED7CDE"/>
    <w:rsid w:val="7C031D81"/>
    <w:rsid w:val="7C293625"/>
    <w:rsid w:val="7D6C7155"/>
    <w:rsid w:val="7D913B11"/>
    <w:rsid w:val="7DCD5EF4"/>
    <w:rsid w:val="7DE85EBE"/>
    <w:rsid w:val="7E280196"/>
    <w:rsid w:val="7E345685"/>
    <w:rsid w:val="7E466AB8"/>
    <w:rsid w:val="7E642C0C"/>
    <w:rsid w:val="7EA87DD3"/>
    <w:rsid w:val="7EC44D29"/>
    <w:rsid w:val="7F15170F"/>
    <w:rsid w:val="7F31607D"/>
    <w:rsid w:val="7F867444"/>
    <w:rsid w:val="7FD52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9"/>
    <w:pPr>
      <w:widowControl/>
      <w:spacing w:before="100" w:beforeAutospacing="1" w:after="100" w:afterAutospacing="1" w:line="240" w:lineRule="auto"/>
      <w:jc w:val="left"/>
      <w:outlineLvl w:val="1"/>
    </w:pPr>
    <w:rPr>
      <w:rFonts w:ascii="宋体" w:hAnsi="宋体" w:eastAsia="宋体" w:cs="宋体"/>
      <w:b/>
      <w:bCs/>
      <w:kern w:val="0"/>
      <w:sz w:val="36"/>
      <w:szCs w:val="36"/>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4">
    <w:name w:val="annotation text"/>
    <w:basedOn w:val="1"/>
    <w:qFormat/>
    <w:uiPriority w:val="0"/>
    <w:pPr>
      <w:jc w:val="left"/>
    </w:pPr>
  </w:style>
  <w:style w:type="paragraph" w:styleId="5">
    <w:name w:val="Body Text Indent"/>
    <w:basedOn w:val="1"/>
    <w:qFormat/>
    <w:uiPriority w:val="0"/>
    <w:pPr>
      <w:ind w:firstLine="630"/>
    </w:pPr>
    <w:rPr>
      <w:sz w:val="32"/>
      <w:szCs w:val="20"/>
    </w:rPr>
  </w:style>
  <w:style w:type="paragraph" w:styleId="6">
    <w:name w:val="Plain Text"/>
    <w:basedOn w:val="1"/>
    <w:qFormat/>
    <w:uiPriority w:val="0"/>
    <w:pPr>
      <w:spacing w:line="460" w:lineRule="exact"/>
      <w:ind w:firstLine="567"/>
    </w:pPr>
    <w:rPr>
      <w:rFonts w:ascii="宋体" w:hAnsi="Courier New" w:eastAsia="仿宋_GB2312"/>
      <w:sz w:val="28"/>
      <w:szCs w:val="20"/>
    </w:rPr>
  </w:style>
  <w:style w:type="paragraph" w:styleId="7">
    <w:name w:val="toc 1"/>
    <w:basedOn w:val="1"/>
    <w:next w:val="1"/>
    <w:qFormat/>
    <w:uiPriority w:val="0"/>
    <w:pPr>
      <w:spacing w:line="180" w:lineRule="auto"/>
      <w:jc w:val="center"/>
    </w:pPr>
    <w:rPr>
      <w:sz w:val="30"/>
    </w:rPr>
  </w:style>
  <w:style w:type="paragraph" w:styleId="8">
    <w:name w:val="footnote text"/>
    <w:basedOn w:val="1"/>
    <w:qFormat/>
    <w:uiPriority w:val="99"/>
    <w:pPr>
      <w:snapToGrid w:val="0"/>
      <w:jc w:val="left"/>
    </w:pPr>
    <w:rPr>
      <w:rFonts w:ascii="宋体" w:hAnsi="Times New Roman" w:eastAsia="宋体" w:cs="Times New Roman"/>
      <w:kern w:val="0"/>
      <w:sz w:val="18"/>
      <w:szCs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5"/>
    <w:qFormat/>
    <w:uiPriority w:val="0"/>
    <w:pPr>
      <w:ind w:firstLine="420"/>
    </w:p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GW-正文"/>
    <w:basedOn w:val="1"/>
    <w:qFormat/>
    <w:uiPriority w:val="0"/>
    <w:pPr>
      <w:spacing w:line="360" w:lineRule="auto"/>
      <w:ind w:firstLine="200" w:firstLineChars="200"/>
    </w:pPr>
    <w:rPr>
      <w:rFonts w:eastAsia="仿宋_GB2312"/>
      <w:sz w:val="24"/>
      <w:szCs w:val="24"/>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6469</Words>
  <Characters>6782</Characters>
  <Lines>0</Lines>
  <Paragraphs>0</Paragraphs>
  <TotalTime>19</TotalTime>
  <ScaleCrop>false</ScaleCrop>
  <LinksUpToDate>false</LinksUpToDate>
  <CharactersWithSpaces>7238</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2023-09-14T08:34:00Z</dcterms:created>
  <dc:creator>罗珊珊</dc:creator>
  <cp:lastModifiedBy>hasee</cp:lastModifiedBy>
  <dcterms:modified xsi:type="dcterms:W3CDTF">2025-02-18T08:27:42Z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923B9F5592324E8FBB9EF9BBDD0D59A7_12</vt:lpwstr>
  </property>
</Properties>
</file>