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天府院区绿化养植维护保养采购项目（第四次）</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SCFY-HQ202408-001（谈）</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“天府院区绿化养植维护保养采购项目</w:t>
      </w:r>
      <w:r>
        <w:rPr>
          <w:rFonts w:hint="eastAsia" w:ascii="宋体" w:hAnsi="宋体" w:cs="宋体"/>
          <w:i w:val="0"/>
          <w:iCs w:val="0"/>
          <w:caps w:val="0"/>
          <w:color w:val="auto"/>
          <w:spacing w:val="0"/>
          <w:kern w:val="0"/>
          <w:sz w:val="24"/>
          <w:szCs w:val="24"/>
          <w:highlight w:val="none"/>
          <w:shd w:val="clear" w:color="auto" w:fill="FFFFFF"/>
          <w:lang w:val="en-US" w:eastAsia="zh-CN" w:bidi="ar"/>
        </w:rPr>
        <w:t>（第四次）</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28</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四</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上午9:00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2楼专家食堂</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谈判</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del w:id="0" w:author="hasee" w:date="2024-11-25T10:21:05Z">
        <w:r>
          <w:rPr>
            <w:rFonts w:hint="default" w:ascii="宋体" w:hAnsi="宋体" w:cs="宋体"/>
            <w:b/>
            <w:bCs/>
            <w:i w:val="0"/>
            <w:iCs w:val="0"/>
            <w:caps w:val="0"/>
            <w:color w:val="auto"/>
            <w:spacing w:val="0"/>
            <w:sz w:val="24"/>
            <w:szCs w:val="24"/>
            <w:highlight w:val="none"/>
            <w:shd w:val="clear" w:color="auto" w:fill="FFFFFF"/>
            <w:lang w:val="en-US" w:eastAsia="zh-CN"/>
          </w:rPr>
          <w:delText>5</w:delText>
        </w:r>
      </w:del>
      <w:ins w:id="1" w:author="hasee" w:date="2024-11-25T10:21:05Z">
        <w:r>
          <w:rPr>
            <w:rFonts w:hint="eastAsia" w:ascii="宋体" w:hAnsi="宋体" w:cs="宋体"/>
            <w:b/>
            <w:bCs/>
            <w:i w:val="0"/>
            <w:iCs w:val="0"/>
            <w:caps w:val="0"/>
            <w:color w:val="auto"/>
            <w:spacing w:val="0"/>
            <w:sz w:val="24"/>
            <w:szCs w:val="24"/>
            <w:highlight w:val="none"/>
            <w:shd w:val="clear" w:color="auto" w:fill="FFFFFF"/>
            <w:lang w:val="en-US" w:eastAsia="zh-CN"/>
          </w:rPr>
          <w:t>4</w:t>
        </w:r>
      </w:ins>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bookmarkStart w:id="0" w:name="_GoBack"/>
      <w:bookmarkEnd w:id="0"/>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附</w:t>
      </w:r>
      <w:r>
        <w:rPr>
          <w:rFonts w:hint="eastAsia" w:ascii="宋体" w:hAnsi="宋体" w:eastAsia="宋体" w:cs="宋体"/>
          <w:b/>
          <w:bCs/>
          <w:color w:val="auto"/>
          <w:sz w:val="24"/>
          <w:szCs w:val="24"/>
          <w:highlight w:val="none"/>
          <w:lang w:val="en-US" w:eastAsia="zh-CN"/>
        </w:rPr>
        <w:t>2-5）</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del w:id="2" w:author="hasee" w:date="2024-11-25T10:20:54Z"/>
          <w:rFonts w:hint="default" w:ascii="宋体" w:hAnsi="宋体" w:eastAsia="宋体" w:cs="宋体"/>
          <w:b/>
          <w:bCs/>
          <w:i w:val="0"/>
          <w:iCs w:val="0"/>
          <w:caps w:val="0"/>
          <w:color w:val="auto"/>
          <w:spacing w:val="0"/>
          <w:sz w:val="24"/>
          <w:szCs w:val="24"/>
          <w:highlight w:val="none"/>
          <w:shd w:val="clear" w:color="auto" w:fill="FFFFFF"/>
          <w:lang w:val="en-US" w:eastAsia="zh-CN"/>
        </w:rPr>
      </w:pPr>
      <w:del w:id="3" w:author="hasee" w:date="2024-11-25T10:20:53Z">
        <w:r>
          <w:rPr>
            <w:rFonts w:hint="eastAsia" w:ascii="宋体" w:hAnsi="宋体" w:cs="宋体"/>
            <w:b/>
            <w:bCs/>
            <w:color w:val="auto"/>
            <w:sz w:val="24"/>
            <w:szCs w:val="24"/>
            <w:highlight w:val="none"/>
            <w:lang w:val="en-US" w:eastAsia="zh-CN"/>
          </w:rPr>
          <w:delText>4.2.5</w:delText>
        </w:r>
      </w:del>
      <w:del w:id="4" w:author="hasee" w:date="2024-11-25T10:20:53Z">
        <w:r>
          <w:rPr>
            <w:rFonts w:hint="eastAsia" w:ascii="宋体" w:hAnsi="宋体" w:eastAsia="宋体" w:cs="宋体"/>
            <w:b/>
            <w:bCs/>
            <w:i w:val="0"/>
            <w:iCs w:val="0"/>
            <w:caps w:val="0"/>
            <w:color w:val="auto"/>
            <w:spacing w:val="0"/>
            <w:sz w:val="24"/>
            <w:szCs w:val="24"/>
            <w:highlight w:val="none"/>
            <w:shd w:val="clear" w:color="auto" w:fill="FFFFFF"/>
          </w:rPr>
          <w:delText>供应商</w:delText>
        </w:r>
      </w:del>
      <w:del w:id="5" w:author="hasee" w:date="2024-11-25T10:20:53Z">
        <w:r>
          <w:rPr>
            <w:rFonts w:hint="eastAsia" w:ascii="宋体" w:hAnsi="宋体" w:eastAsia="宋体" w:cs="宋体"/>
            <w:b/>
            <w:bCs/>
            <w:i w:val="0"/>
            <w:iCs w:val="0"/>
            <w:caps w:val="0"/>
            <w:color w:val="auto"/>
            <w:spacing w:val="0"/>
            <w:sz w:val="24"/>
            <w:szCs w:val="24"/>
            <w:highlight w:val="none"/>
            <w:shd w:val="clear" w:color="auto" w:fill="FFFFFF"/>
            <w:lang w:val="en-US" w:eastAsia="zh-CN"/>
          </w:rPr>
          <w:delText>未</w:delText>
        </w:r>
      </w:del>
      <w:del w:id="6" w:author="hasee" w:date="2024-11-25T10:20:53Z">
        <w:r>
          <w:rPr>
            <w:rFonts w:hint="eastAsia" w:ascii="宋体" w:hAnsi="宋体" w:eastAsia="宋体" w:cs="宋体"/>
            <w:b/>
            <w:bCs/>
            <w:i w:val="0"/>
            <w:iCs w:val="0"/>
            <w:caps w:val="0"/>
            <w:color w:val="auto"/>
            <w:spacing w:val="0"/>
            <w:sz w:val="24"/>
            <w:szCs w:val="24"/>
            <w:highlight w:val="none"/>
            <w:shd w:val="clear" w:color="auto" w:fill="FFFFFF"/>
          </w:rPr>
          <w:delText>被“信用中国”列入失信被执行人、重大税收违法案件当事人名单、政府采购严重违法失信行为记录名单</w:delText>
        </w:r>
      </w:del>
      <w:del w:id="7" w:author="hasee" w:date="2024-11-25T10:20:53Z">
        <w:r>
          <w:rPr>
            <w:rFonts w:hint="eastAsia" w:ascii="宋体" w:hAnsi="宋体" w:eastAsia="宋体" w:cs="宋体"/>
            <w:b/>
            <w:bCs/>
            <w:i w:val="0"/>
            <w:iCs w:val="0"/>
            <w:caps w:val="0"/>
            <w:color w:val="auto"/>
            <w:spacing w:val="0"/>
            <w:sz w:val="24"/>
            <w:szCs w:val="24"/>
            <w:highlight w:val="none"/>
            <w:shd w:val="clear" w:color="auto" w:fill="FFFFFF"/>
            <w:lang w:eastAsia="zh-CN"/>
          </w:rPr>
          <w:delText>，</w:delText>
        </w:r>
      </w:del>
      <w:del w:id="8" w:author="hasee" w:date="2024-11-25T10:20:53Z">
        <w:r>
          <w:rPr>
            <w:rFonts w:hint="eastAsia" w:ascii="宋体" w:hAnsi="宋体" w:eastAsia="宋体" w:cs="宋体"/>
            <w:b/>
            <w:bCs/>
            <w:i w:val="0"/>
            <w:iCs w:val="0"/>
            <w:caps w:val="0"/>
            <w:color w:val="auto"/>
            <w:spacing w:val="0"/>
            <w:sz w:val="24"/>
            <w:szCs w:val="24"/>
            <w:highlight w:val="none"/>
            <w:shd w:val="clear" w:color="auto" w:fill="FFFFFF"/>
            <w:lang w:val="en-US" w:eastAsia="zh-CN"/>
          </w:rPr>
          <w:delText>提供网站截图等证明。</w:delText>
        </w:r>
      </w:del>
      <w:del w:id="9" w:author="hasee" w:date="2024-11-25T10:20:53Z">
        <w:r>
          <w:rPr>
            <w:rFonts w:hint="eastAsia" w:ascii="宋体" w:hAnsi="宋体" w:cs="宋体"/>
            <w:b/>
            <w:bCs/>
            <w:i w:val="0"/>
            <w:iCs w:val="0"/>
            <w:caps w:val="0"/>
            <w:color w:val="auto"/>
            <w:spacing w:val="0"/>
            <w:sz w:val="24"/>
            <w:szCs w:val="24"/>
            <w:highlight w:val="none"/>
            <w:shd w:val="clear" w:color="auto" w:fill="FFFFFF"/>
            <w:lang w:val="en-US" w:eastAsia="zh-CN"/>
          </w:rPr>
          <w:delText>（加盖公章）</w:delText>
        </w:r>
      </w:del>
      <w:del w:id="10" w:author="hasee" w:date="2024-11-25T10:20:54Z">
        <w:r>
          <w:rPr>
            <w:rFonts w:hint="eastAsia" w:ascii="宋体" w:hAnsi="宋体" w:eastAsia="宋体" w:cs="宋体"/>
            <w:b/>
            <w:bCs/>
            <w:i w:val="0"/>
            <w:iCs w:val="0"/>
            <w:caps w:val="0"/>
            <w:color w:val="auto"/>
            <w:spacing w:val="0"/>
            <w:sz w:val="24"/>
            <w:szCs w:val="24"/>
            <w:highlight w:val="none"/>
            <w:shd w:val="clear" w:color="auto" w:fill="FFFFFF"/>
            <w:lang w:val="en-US" w:eastAsia="zh-CN"/>
          </w:rPr>
          <w:delText xml:space="preserve"> </w:delText>
        </w:r>
      </w:del>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Change w:id="11" w:author="hasee" w:date="2024-11-25T10:20:54Z">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pPr>
        </w:pPrChange>
      </w:pPr>
      <w:r>
        <w:rPr>
          <w:rFonts w:hint="eastAsia" w:ascii="宋体" w:hAnsi="宋体" w:eastAsia="宋体" w:cs="宋体"/>
          <w:b w:val="0"/>
          <w:bCs w:val="0"/>
          <w:i w:val="0"/>
          <w:iCs w:val="0"/>
          <w:caps w:val="0"/>
          <w:color w:val="auto"/>
          <w:spacing w:val="0"/>
          <w:sz w:val="24"/>
          <w:szCs w:val="24"/>
          <w:highlight w:val="none"/>
          <w:shd w:val="clear" w:color="auto" w:fill="FFFFFF"/>
        </w:rPr>
        <w:t>4.2.</w:t>
      </w:r>
      <w:del w:id="12" w:author="hasee" w:date="2024-11-25T10:20:56Z">
        <w:r>
          <w:rPr>
            <w:rFonts w:hint="default" w:ascii="宋体" w:hAnsi="宋体" w:cs="宋体"/>
            <w:b w:val="0"/>
            <w:bCs w:val="0"/>
            <w:i w:val="0"/>
            <w:iCs w:val="0"/>
            <w:caps w:val="0"/>
            <w:color w:val="auto"/>
            <w:spacing w:val="0"/>
            <w:sz w:val="24"/>
            <w:szCs w:val="24"/>
            <w:highlight w:val="none"/>
            <w:shd w:val="clear" w:color="auto" w:fill="FFFFFF"/>
            <w:lang w:val="en-US" w:eastAsia="zh-CN"/>
          </w:rPr>
          <w:delText>6</w:delText>
        </w:r>
      </w:del>
      <w:ins w:id="13" w:author="hasee" w:date="2024-11-25T10:20:56Z">
        <w:r>
          <w:rPr>
            <w:rFonts w:hint="eastAsia" w:ascii="宋体" w:hAnsi="宋体" w:cs="宋体"/>
            <w:b w:val="0"/>
            <w:bCs w:val="0"/>
            <w:i w:val="0"/>
            <w:iCs w:val="0"/>
            <w:caps w:val="0"/>
            <w:color w:val="auto"/>
            <w:spacing w:val="0"/>
            <w:sz w:val="24"/>
            <w:szCs w:val="24"/>
            <w:highlight w:val="none"/>
            <w:shd w:val="clear" w:color="auto" w:fill="FFFFFF"/>
            <w:lang w:val="en-US" w:eastAsia="zh-CN"/>
          </w:rPr>
          <w:t>5</w:t>
        </w:r>
      </w:ins>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del w:id="14" w:author="hasee" w:date="2024-11-25T10:20:59Z">
        <w:r>
          <w:rPr>
            <w:rFonts w:hint="default" w:ascii="宋体" w:hAnsi="宋体" w:cs="宋体"/>
            <w:i w:val="0"/>
            <w:iCs w:val="0"/>
            <w:caps w:val="0"/>
            <w:color w:val="auto"/>
            <w:spacing w:val="0"/>
            <w:sz w:val="24"/>
            <w:szCs w:val="24"/>
            <w:highlight w:val="none"/>
            <w:shd w:val="clear" w:color="auto" w:fill="FFFFFF"/>
            <w:lang w:val="en-US" w:eastAsia="zh-CN"/>
          </w:rPr>
          <w:delText>7</w:delText>
        </w:r>
      </w:del>
      <w:ins w:id="15" w:author="hasee" w:date="2024-11-25T10:20:59Z">
        <w:r>
          <w:rPr>
            <w:rFonts w:hint="eastAsia" w:ascii="宋体" w:hAnsi="宋体" w:cs="宋体"/>
            <w:i w:val="0"/>
            <w:iCs w:val="0"/>
            <w:caps w:val="0"/>
            <w:color w:val="auto"/>
            <w:spacing w:val="0"/>
            <w:sz w:val="24"/>
            <w:szCs w:val="24"/>
            <w:highlight w:val="none"/>
            <w:shd w:val="clear" w:color="auto" w:fill="FFFFFF"/>
            <w:lang w:val="en-US" w:eastAsia="zh-CN"/>
          </w:rPr>
          <w:t>6</w:t>
        </w:r>
      </w:ins>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26</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（星期二）中午</w:t>
      </w:r>
      <w:r>
        <w:rPr>
          <w:rFonts w:hint="eastAsia" w:ascii="宋体" w:hAnsi="宋体" w:eastAsia="宋体" w:cs="宋体"/>
          <w:b/>
          <w:bCs/>
          <w:i w:val="0"/>
          <w:iCs w:val="0"/>
          <w:caps w:val="0"/>
          <w:color w:val="auto"/>
          <w:spacing w:val="0"/>
          <w:sz w:val="24"/>
          <w:szCs w:val="24"/>
          <w:highlight w:val="none"/>
          <w:shd w:val="clear" w:color="auto" w:fill="FFFFFF"/>
          <w:lang w:val="en-US" w:eastAsia="zh-CN"/>
        </w:rPr>
        <w:t>12：00前向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492044496</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28</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四</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陈</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60671077。</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天府院区现有绿植配置清单</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一、项目概况</w:t>
      </w:r>
    </w:p>
    <w:p>
      <w:pPr>
        <w:spacing w:line="360" w:lineRule="auto"/>
        <w:ind w:firstLine="480" w:firstLineChars="200"/>
        <w:rPr>
          <w:rFonts w:hint="default"/>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项目名称：天府院区绿化养植维护保养</w:t>
      </w:r>
      <w:r>
        <w:rPr>
          <w:rFonts w:hint="eastAsia" w:ascii="宋体" w:hAnsi="宋体" w:cs="宋体"/>
          <w:color w:val="auto"/>
          <w:sz w:val="24"/>
          <w:szCs w:val="24"/>
          <w:lang w:val="en-US" w:eastAsia="zh-CN"/>
        </w:rPr>
        <w:t>采购项目（第四次）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项目位置：</w:t>
      </w:r>
      <w:r>
        <w:rPr>
          <w:rFonts w:hint="eastAsia" w:ascii="宋体" w:hAnsi="宋体" w:cs="宋体"/>
          <w:color w:val="auto"/>
          <w:sz w:val="24"/>
          <w:szCs w:val="24"/>
          <w:lang w:val="en-US" w:eastAsia="zh-CN"/>
        </w:rPr>
        <w:t>四川省妇幼保健院</w:t>
      </w:r>
      <w:r>
        <w:rPr>
          <w:rFonts w:hint="eastAsia" w:ascii="宋体" w:hAnsi="宋体" w:eastAsia="宋体" w:cs="宋体"/>
          <w:color w:val="auto"/>
          <w:sz w:val="24"/>
          <w:szCs w:val="24"/>
          <w:lang w:val="en-US" w:eastAsia="zh-CN"/>
        </w:rPr>
        <w:t>天府院区（</w:t>
      </w:r>
      <w:r>
        <w:rPr>
          <w:rFonts w:hint="eastAsia" w:ascii="宋体" w:hAnsi="宋体" w:eastAsia="宋体" w:cs="宋体"/>
          <w:color w:val="auto"/>
          <w:sz w:val="24"/>
          <w:szCs w:val="24"/>
        </w:rPr>
        <w:t>成都市双流区岐黄二路1515号</w:t>
      </w:r>
      <w:r>
        <w:rPr>
          <w:rFonts w:hint="eastAsia" w:ascii="宋体" w:hAnsi="宋体" w:eastAsia="宋体" w:cs="宋体"/>
          <w:color w:val="auto"/>
          <w:sz w:val="24"/>
          <w:szCs w:val="24"/>
          <w:lang w:eastAsia="zh-CN"/>
        </w:rPr>
        <w:t>）</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二、项目内容和要求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天府院区园林景观现状：天府院区园林景观，经测量绿化面积12000平方米左右（不包括目前二期打围施工），一期景观园林施工完成后，无专业养护公司进行养护。因此绿化区域出现土壤板结现象，部分植物因为干旱出现枯萎。同时整个院区灌木品种单一，密度不够，冠幅小，色彩、层次没有体现，绿地没有堆坡造型，缺少变化。球形植物太少，且节点处无重点突出景观等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园林景观绿化养护：天府院区园林景观绿化面积12000平方米左右（总坪绿化面积为2.5万平方米），目前由维修维护外包公司提供2名花工进行简单维护，整个院区灌木品种单一，密度不够，冠幅小，色彩、层次没有体现，绿地没有堆坡造型，缺少变化。球形植物太少，且节点处无重点突出景观等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kern w:val="2"/>
          <w:sz w:val="24"/>
          <w:szCs w:val="24"/>
          <w:lang w:val="en-US" w:eastAsia="zh-CN" w:bidi="ar-SA"/>
        </w:rPr>
        <w:t>具体养护方案如下：</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草坪养护割草修整、喷药施肥、浇水排涝、清除杂草。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（1）割草修整，一年</w:t>
      </w:r>
      <w:r>
        <w:rPr>
          <w:rFonts w:hint="eastAsia" w:ascii="宋体" w:hAnsi="宋体" w:cs="宋体"/>
          <w:color w:val="auto"/>
          <w:sz w:val="24"/>
          <w:szCs w:val="24"/>
          <w:lang w:val="en-US" w:eastAsia="zh-CN"/>
        </w:rPr>
        <w:t>不少于</w:t>
      </w:r>
      <w:r>
        <w:rPr>
          <w:rFonts w:hint="eastAsia" w:ascii="宋体" w:hAnsi="宋体" w:eastAsia="宋体" w:cs="宋体"/>
          <w:color w:val="auto"/>
          <w:sz w:val="24"/>
          <w:szCs w:val="24"/>
          <w:lang w:val="en-US" w:eastAsia="zh-CN"/>
        </w:rPr>
        <w:t>8次，具体视草皮生长情况而定，夏季每月</w:t>
      </w:r>
      <w:r>
        <w:rPr>
          <w:rFonts w:hint="eastAsia" w:ascii="宋体" w:hAnsi="宋体" w:cs="宋体"/>
          <w:color w:val="auto"/>
          <w:sz w:val="24"/>
          <w:szCs w:val="24"/>
          <w:lang w:val="en-US" w:eastAsia="zh-CN"/>
        </w:rPr>
        <w:t>不少于</w:t>
      </w:r>
      <w:r>
        <w:rPr>
          <w:rFonts w:hint="eastAsia" w:ascii="宋体" w:hAnsi="宋体" w:eastAsia="宋体" w:cs="宋体"/>
          <w:color w:val="auto"/>
          <w:sz w:val="24"/>
          <w:szCs w:val="24"/>
          <w:lang w:val="en-US" w:eastAsia="zh-CN"/>
        </w:rPr>
        <w:t>2次。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喷药施肥，视病虫发生情况和草皮长势进行，使用品种为绿色环保化肥和无害农药。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（2）浇水排涝，浇水主要在夏季节，排涝主要在霉雨季节。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（3）清除杂草，清除杂草在春季杂草高发时不间断进行，夏秋季则定期清除。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绿篱养护修剪、施肥、松土、防止防治病虫害、浇水。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（1）修剪，在春秋嫩枝萌发后进行修剪整形。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（2）施肥、松土、在开春后入冬前进，施用有机复合肥。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（3）病虫害防治，在春季病虫高峰期喷洒保护剂，防治剂。视病虫害发生情况适时喷洒，使用品种为无绿化养护标准害农药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（4）浇水，在草皮浇水时附带进行。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乔木、花灌木养护松土培土、修剪、施肥浇水，病虫害防治。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（1）松土在春季进行；培土在入冬前进行。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（2）修剪，一年一次在冬季落叶后进行，常绿植物则在春季萌发前进行。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（3）施肥、浇水、病虫防治同绿篱同时进行。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4.对院区内盆栽进行养护</w:t>
      </w:r>
    </w:p>
    <w:p>
      <w:pPr>
        <w:keepNext w:val="0"/>
        <w:keepLines w:val="0"/>
        <w:pageBreakBefore w:val="0"/>
        <w:tabs>
          <w:tab w:val="left" w:pos="6645"/>
        </w:tabs>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院内盆栽现未进行专业养护，部分出现枯黄等现象，需对院区所有盆栽进行专业养护。</w:t>
      </w:r>
      <w:r>
        <w:rPr>
          <w:rFonts w:hint="eastAsia" w:ascii="宋体" w:hAnsi="宋体" w:cs="宋体"/>
          <w:color w:val="auto"/>
          <w:sz w:val="24"/>
          <w:szCs w:val="24"/>
          <w:lang w:val="en-US" w:eastAsia="zh-CN"/>
        </w:rPr>
        <w:t>院内</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清单详见附件6：</w:t>
      </w:r>
      <w:r>
        <w:rPr>
          <w:rFonts w:hint="eastAsia" w:ascii="宋体" w:hAnsi="宋体" w:eastAsia="宋体" w:cs="宋体"/>
          <w:color w:val="auto"/>
          <w:sz w:val="24"/>
          <w:szCs w:val="24"/>
          <w:highlight w:val="none"/>
          <w:lang w:val="en-US" w:eastAsia="zh-CN"/>
        </w:rPr>
        <w:t>天府院区现有绿植配置清单</w:t>
      </w:r>
      <w:r>
        <w:rPr>
          <w:rFonts w:hint="eastAsia" w:ascii="宋体" w:hAnsi="宋体" w:cs="宋体"/>
          <w:color w:val="auto"/>
          <w:sz w:val="24"/>
          <w:szCs w:val="24"/>
          <w:highlight w:val="none"/>
          <w:lang w:val="en-US" w:eastAsia="zh-CN"/>
        </w:rPr>
        <w:t>，后期如有新增</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，也需对新增</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进行养护。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定期清理院内产生的绿植垃圾，按实际需求进行清理</w:t>
      </w:r>
      <w:r>
        <w:rPr>
          <w:rFonts w:hint="eastAsia" w:ascii="宋体" w:hAnsi="宋体" w:cs="宋体"/>
          <w:color w:val="auto"/>
          <w:sz w:val="24"/>
          <w:szCs w:val="24"/>
          <w:lang w:val="en-US" w:eastAsia="zh-CN"/>
        </w:rPr>
        <w:t>（包括晋阳院区、抚琴院区、天府院区产生的绿植垃圾）。</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lang w:val="en-US" w:eastAsia="zh-CN"/>
        </w:rPr>
        <w:t>需对院内枯死的绿植进行补充载种。</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baseline"/>
        <w:rPr>
          <w:rFonts w:hint="default" w:ascii="宋体" w:hAnsi="宋体" w:eastAsia="宋体" w:cs="宋体"/>
          <w:b/>
          <w:bCs/>
          <w:i w:val="0"/>
          <w:caps w:val="0"/>
          <w:color w:val="auto"/>
          <w:spacing w:val="0"/>
          <w:w w:val="100"/>
          <w:sz w:val="24"/>
          <w:szCs w:val="24"/>
          <w:highlight w:val="none"/>
          <w:lang w:val="en-US" w:eastAsia="zh-CN"/>
        </w:rPr>
      </w:pPr>
      <w:r>
        <w:rPr>
          <w:rFonts w:hint="eastAsia" w:ascii="宋体" w:hAnsi="宋体" w:cs="宋体"/>
          <w:b/>
          <w:bCs/>
          <w:i w:val="0"/>
          <w:caps w:val="0"/>
          <w:color w:val="auto"/>
          <w:spacing w:val="0"/>
          <w:w w:val="100"/>
          <w:sz w:val="24"/>
          <w:szCs w:val="24"/>
          <w:highlight w:val="none"/>
          <w:lang w:val="en-US" w:eastAsia="zh-CN"/>
        </w:rPr>
        <w:t xml:space="preserve">三、本项目最高限价：100000元/年，服务期限一年。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default"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pStyle w:val="13"/>
        <w:rPr>
          <w:rFonts w:hint="default"/>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1"/>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13"/>
        <w:rPr>
          <w:rFonts w:hint="eastAsia" w:ascii="宋体" w:hAnsi="宋体" w:eastAsia="宋体" w:cs="宋体"/>
          <w:b/>
          <w:bCs w:val="0"/>
          <w:color w:val="auto"/>
          <w:sz w:val="24"/>
          <w:szCs w:val="24"/>
          <w:highlight w:val="none"/>
          <w:lang w:val="zh-CN"/>
        </w:rPr>
      </w:pPr>
    </w:p>
    <w:p>
      <w:pPr>
        <w:pStyle w:val="13"/>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rFonts w:hint="eastAsia" w:ascii="宋体" w:hAnsi="宋体" w:eastAsia="宋体" w:cs="宋体"/>
          <w:b/>
          <w:bCs w:val="0"/>
          <w:color w:val="auto"/>
          <w:sz w:val="24"/>
          <w:szCs w:val="24"/>
          <w:highlight w:val="none"/>
          <w:lang w:val="en-US" w:eastAsia="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ind w:left="0" w:leftChars="0" w:firstLine="0" w:firstLineChars="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6"/>
        <w:rPr>
          <w:rFonts w:hint="eastAsia" w:ascii="宋体" w:hAnsi="宋体" w:eastAsia="宋体" w:cs="宋体"/>
          <w:b/>
          <w:bCs/>
          <w:color w:val="auto"/>
          <w:sz w:val="24"/>
          <w:szCs w:val="24"/>
          <w:highlight w:val="none"/>
        </w:rPr>
      </w:pPr>
    </w:p>
    <w:p>
      <w:pPr>
        <w:pStyle w:val="14"/>
        <w:snapToGrid w:val="0"/>
        <w:spacing w:beforeLines="100" w:afterLines="100"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良好的商业信誉和健全的财务会计制度的承诺函</w:t>
      </w:r>
    </w:p>
    <w:p>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3"/>
        <w:rPr>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2-7</w:t>
      </w: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1"/>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pStyle w:val="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napToGrid w:val="0"/>
        <w:spacing w:line="360" w:lineRule="auto"/>
        <w:textAlignment w:val="baseline"/>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ind w:firstLine="6960" w:firstLineChars="2900"/>
        <w:rPr>
          <w:highlight w:val="none"/>
        </w:r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0426F3EB"/>
    <w:multiLevelType w:val="singleLevel"/>
    <w:tmpl w:val="0426F3EB"/>
    <w:lvl w:ilvl="0" w:tentative="0">
      <w:start w:val="1"/>
      <w:numFmt w:val="decimal"/>
      <w:suff w:val="space"/>
      <w:lvlText w:val="%1."/>
      <w:lvlJc w:val="left"/>
    </w:lvl>
  </w:abstractNum>
  <w:abstractNum w:abstractNumId="2">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3">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asee">
    <w15:presenceInfo w15:providerId="None" w15:userId="has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6D5772"/>
    <w:rsid w:val="00921F00"/>
    <w:rsid w:val="00953C7C"/>
    <w:rsid w:val="00984987"/>
    <w:rsid w:val="009C4A0E"/>
    <w:rsid w:val="009D248F"/>
    <w:rsid w:val="01582E9F"/>
    <w:rsid w:val="023968C9"/>
    <w:rsid w:val="024B5F91"/>
    <w:rsid w:val="029C1F55"/>
    <w:rsid w:val="02A602E6"/>
    <w:rsid w:val="033E4BBF"/>
    <w:rsid w:val="034C5FE5"/>
    <w:rsid w:val="036E6D37"/>
    <w:rsid w:val="03E6023B"/>
    <w:rsid w:val="06556E22"/>
    <w:rsid w:val="069B49E3"/>
    <w:rsid w:val="0772132A"/>
    <w:rsid w:val="08181E21"/>
    <w:rsid w:val="08465830"/>
    <w:rsid w:val="08592DDC"/>
    <w:rsid w:val="091A5274"/>
    <w:rsid w:val="09280895"/>
    <w:rsid w:val="092F499C"/>
    <w:rsid w:val="095256B4"/>
    <w:rsid w:val="095F2F6D"/>
    <w:rsid w:val="097F12A3"/>
    <w:rsid w:val="09DC42D4"/>
    <w:rsid w:val="0A2E2341"/>
    <w:rsid w:val="0A45184F"/>
    <w:rsid w:val="0A80214B"/>
    <w:rsid w:val="0ACF324E"/>
    <w:rsid w:val="0B051E6E"/>
    <w:rsid w:val="0B645971"/>
    <w:rsid w:val="0B6B0440"/>
    <w:rsid w:val="0C4729B0"/>
    <w:rsid w:val="0C5B1651"/>
    <w:rsid w:val="0C79253B"/>
    <w:rsid w:val="0CE1020E"/>
    <w:rsid w:val="0CF3634C"/>
    <w:rsid w:val="0D146881"/>
    <w:rsid w:val="0D272843"/>
    <w:rsid w:val="0D5A4DF7"/>
    <w:rsid w:val="0E4F2D85"/>
    <w:rsid w:val="0E6111B3"/>
    <w:rsid w:val="0F4628CF"/>
    <w:rsid w:val="0F71729A"/>
    <w:rsid w:val="0FA07251"/>
    <w:rsid w:val="0FB43951"/>
    <w:rsid w:val="0FD26785"/>
    <w:rsid w:val="104C0E8A"/>
    <w:rsid w:val="108465A8"/>
    <w:rsid w:val="10D727AF"/>
    <w:rsid w:val="111E3E9F"/>
    <w:rsid w:val="11272EDF"/>
    <w:rsid w:val="1131282D"/>
    <w:rsid w:val="12AB39AF"/>
    <w:rsid w:val="12E86C5C"/>
    <w:rsid w:val="13CA11AE"/>
    <w:rsid w:val="13D51B0E"/>
    <w:rsid w:val="14AB256A"/>
    <w:rsid w:val="14B26303"/>
    <w:rsid w:val="15003E83"/>
    <w:rsid w:val="162345C8"/>
    <w:rsid w:val="16996C22"/>
    <w:rsid w:val="172B6FA2"/>
    <w:rsid w:val="177F6166"/>
    <w:rsid w:val="17C0146C"/>
    <w:rsid w:val="17CC24D3"/>
    <w:rsid w:val="17E23BBC"/>
    <w:rsid w:val="17E636BE"/>
    <w:rsid w:val="183C6178"/>
    <w:rsid w:val="186F7C91"/>
    <w:rsid w:val="18974964"/>
    <w:rsid w:val="19092780"/>
    <w:rsid w:val="192B394B"/>
    <w:rsid w:val="19892FF3"/>
    <w:rsid w:val="19BE7C49"/>
    <w:rsid w:val="19C17AC6"/>
    <w:rsid w:val="19F2719F"/>
    <w:rsid w:val="1A33348C"/>
    <w:rsid w:val="1AD70716"/>
    <w:rsid w:val="1B8B54B4"/>
    <w:rsid w:val="1BAC5276"/>
    <w:rsid w:val="1BC77E2B"/>
    <w:rsid w:val="1C007D91"/>
    <w:rsid w:val="1CF56512"/>
    <w:rsid w:val="1DF41425"/>
    <w:rsid w:val="1F104283"/>
    <w:rsid w:val="1F3D3E4E"/>
    <w:rsid w:val="1F445427"/>
    <w:rsid w:val="1F4934E4"/>
    <w:rsid w:val="1F4B791A"/>
    <w:rsid w:val="1F6B20B0"/>
    <w:rsid w:val="1FD72787"/>
    <w:rsid w:val="1FF61864"/>
    <w:rsid w:val="20485605"/>
    <w:rsid w:val="20EA5447"/>
    <w:rsid w:val="2161289E"/>
    <w:rsid w:val="223E69B9"/>
    <w:rsid w:val="225678E3"/>
    <w:rsid w:val="22727213"/>
    <w:rsid w:val="229349A5"/>
    <w:rsid w:val="22EE382C"/>
    <w:rsid w:val="243756FF"/>
    <w:rsid w:val="246A716A"/>
    <w:rsid w:val="250671CD"/>
    <w:rsid w:val="257B0F03"/>
    <w:rsid w:val="264755DA"/>
    <w:rsid w:val="26812C37"/>
    <w:rsid w:val="26C40427"/>
    <w:rsid w:val="27955252"/>
    <w:rsid w:val="27BA2F3E"/>
    <w:rsid w:val="281955CF"/>
    <w:rsid w:val="28B673D6"/>
    <w:rsid w:val="28C11F12"/>
    <w:rsid w:val="29723FBC"/>
    <w:rsid w:val="298261D0"/>
    <w:rsid w:val="29C81999"/>
    <w:rsid w:val="2A044599"/>
    <w:rsid w:val="2A614116"/>
    <w:rsid w:val="2C6A44EB"/>
    <w:rsid w:val="2C88731E"/>
    <w:rsid w:val="2CE341B5"/>
    <w:rsid w:val="2CF3776A"/>
    <w:rsid w:val="2D5531EF"/>
    <w:rsid w:val="2DBC7637"/>
    <w:rsid w:val="2E100C6F"/>
    <w:rsid w:val="2E374FCD"/>
    <w:rsid w:val="2E767899"/>
    <w:rsid w:val="2EA36C98"/>
    <w:rsid w:val="2EDF7472"/>
    <w:rsid w:val="2F5F4880"/>
    <w:rsid w:val="2F627A4C"/>
    <w:rsid w:val="2FA96B3D"/>
    <w:rsid w:val="300A115E"/>
    <w:rsid w:val="302D2DA3"/>
    <w:rsid w:val="30D77610"/>
    <w:rsid w:val="313A7F7A"/>
    <w:rsid w:val="314300D2"/>
    <w:rsid w:val="31A7648E"/>
    <w:rsid w:val="31CB4E58"/>
    <w:rsid w:val="31E53FEC"/>
    <w:rsid w:val="320F6D52"/>
    <w:rsid w:val="3358764C"/>
    <w:rsid w:val="33A335F7"/>
    <w:rsid w:val="33DB02DB"/>
    <w:rsid w:val="340F1379"/>
    <w:rsid w:val="34180725"/>
    <w:rsid w:val="3468259F"/>
    <w:rsid w:val="34BE33D7"/>
    <w:rsid w:val="34C91565"/>
    <w:rsid w:val="352A5349"/>
    <w:rsid w:val="357E2962"/>
    <w:rsid w:val="359C1E05"/>
    <w:rsid w:val="35C12F3E"/>
    <w:rsid w:val="361200A0"/>
    <w:rsid w:val="361A126B"/>
    <w:rsid w:val="36C108E2"/>
    <w:rsid w:val="37005E48"/>
    <w:rsid w:val="38037FF5"/>
    <w:rsid w:val="383E6B55"/>
    <w:rsid w:val="3848634F"/>
    <w:rsid w:val="3AE422AB"/>
    <w:rsid w:val="3BD34132"/>
    <w:rsid w:val="3C0F1D99"/>
    <w:rsid w:val="3C6E7BB4"/>
    <w:rsid w:val="3C9E2902"/>
    <w:rsid w:val="3CA52D4B"/>
    <w:rsid w:val="3D6B2F4F"/>
    <w:rsid w:val="3DB16F47"/>
    <w:rsid w:val="3DB94F3A"/>
    <w:rsid w:val="3DFD1958"/>
    <w:rsid w:val="3E313B9A"/>
    <w:rsid w:val="3E661EED"/>
    <w:rsid w:val="3E8A67A1"/>
    <w:rsid w:val="3ED42FCB"/>
    <w:rsid w:val="3F431355"/>
    <w:rsid w:val="40A73B9C"/>
    <w:rsid w:val="40B30F05"/>
    <w:rsid w:val="40E039F3"/>
    <w:rsid w:val="4156334E"/>
    <w:rsid w:val="41E164FA"/>
    <w:rsid w:val="426E4414"/>
    <w:rsid w:val="4300375D"/>
    <w:rsid w:val="43144A19"/>
    <w:rsid w:val="451B5954"/>
    <w:rsid w:val="452748AE"/>
    <w:rsid w:val="452B5081"/>
    <w:rsid w:val="453839C0"/>
    <w:rsid w:val="45817197"/>
    <w:rsid w:val="45B12031"/>
    <w:rsid w:val="468B3C9E"/>
    <w:rsid w:val="46AC5600"/>
    <w:rsid w:val="46BD331C"/>
    <w:rsid w:val="46F6376A"/>
    <w:rsid w:val="473B5650"/>
    <w:rsid w:val="474859D6"/>
    <w:rsid w:val="47514196"/>
    <w:rsid w:val="476F4815"/>
    <w:rsid w:val="4793207A"/>
    <w:rsid w:val="48A97644"/>
    <w:rsid w:val="49A91765"/>
    <w:rsid w:val="49D3138F"/>
    <w:rsid w:val="49E46B5D"/>
    <w:rsid w:val="4A2C1D3E"/>
    <w:rsid w:val="4ACD0A09"/>
    <w:rsid w:val="4B020A9D"/>
    <w:rsid w:val="4B7E4DD4"/>
    <w:rsid w:val="4BAE772A"/>
    <w:rsid w:val="4BFB4CD4"/>
    <w:rsid w:val="4C334692"/>
    <w:rsid w:val="4C407C94"/>
    <w:rsid w:val="4D1E4865"/>
    <w:rsid w:val="4E7613C9"/>
    <w:rsid w:val="4E7E637A"/>
    <w:rsid w:val="4F70242A"/>
    <w:rsid w:val="4F915F2D"/>
    <w:rsid w:val="50216424"/>
    <w:rsid w:val="502E6B39"/>
    <w:rsid w:val="508942AC"/>
    <w:rsid w:val="5091665B"/>
    <w:rsid w:val="50E336C1"/>
    <w:rsid w:val="518B59E0"/>
    <w:rsid w:val="519B60B2"/>
    <w:rsid w:val="51A43F33"/>
    <w:rsid w:val="5244176A"/>
    <w:rsid w:val="52FA0819"/>
    <w:rsid w:val="53350A12"/>
    <w:rsid w:val="53C24CE1"/>
    <w:rsid w:val="53FD2C6F"/>
    <w:rsid w:val="549C125E"/>
    <w:rsid w:val="552A00CC"/>
    <w:rsid w:val="55E95AB0"/>
    <w:rsid w:val="563A0D3B"/>
    <w:rsid w:val="56A13030"/>
    <w:rsid w:val="56D50C94"/>
    <w:rsid w:val="56E65920"/>
    <w:rsid w:val="57026E44"/>
    <w:rsid w:val="5750174C"/>
    <w:rsid w:val="57B13448"/>
    <w:rsid w:val="57DA16B0"/>
    <w:rsid w:val="589645C5"/>
    <w:rsid w:val="58D02FFC"/>
    <w:rsid w:val="593928F1"/>
    <w:rsid w:val="594264E0"/>
    <w:rsid w:val="59A20E33"/>
    <w:rsid w:val="5A53303E"/>
    <w:rsid w:val="5A870015"/>
    <w:rsid w:val="5B0F2F2D"/>
    <w:rsid w:val="5BAB48F4"/>
    <w:rsid w:val="5BAE5879"/>
    <w:rsid w:val="5BCD17B1"/>
    <w:rsid w:val="5C4A5ECA"/>
    <w:rsid w:val="5CB53B05"/>
    <w:rsid w:val="5CF71093"/>
    <w:rsid w:val="5D242E5C"/>
    <w:rsid w:val="5E79239E"/>
    <w:rsid w:val="5F7F0ABD"/>
    <w:rsid w:val="5FAE320C"/>
    <w:rsid w:val="5FD8114B"/>
    <w:rsid w:val="605A7FEA"/>
    <w:rsid w:val="60D04374"/>
    <w:rsid w:val="60EF6A3B"/>
    <w:rsid w:val="6109503A"/>
    <w:rsid w:val="616B7363"/>
    <w:rsid w:val="62A57FE5"/>
    <w:rsid w:val="62BC7C0A"/>
    <w:rsid w:val="636A4DB7"/>
    <w:rsid w:val="64014A1E"/>
    <w:rsid w:val="648107EF"/>
    <w:rsid w:val="659202A7"/>
    <w:rsid w:val="65A773E8"/>
    <w:rsid w:val="665A717C"/>
    <w:rsid w:val="669F69A6"/>
    <w:rsid w:val="66D51044"/>
    <w:rsid w:val="676A4DBB"/>
    <w:rsid w:val="67925DF7"/>
    <w:rsid w:val="67CE21A0"/>
    <w:rsid w:val="67E4235D"/>
    <w:rsid w:val="68753642"/>
    <w:rsid w:val="689F73B6"/>
    <w:rsid w:val="694420C2"/>
    <w:rsid w:val="69DB150E"/>
    <w:rsid w:val="6A2162EC"/>
    <w:rsid w:val="6A4269B9"/>
    <w:rsid w:val="6B3A73C5"/>
    <w:rsid w:val="6B405AFC"/>
    <w:rsid w:val="6C8D0485"/>
    <w:rsid w:val="6D3908C7"/>
    <w:rsid w:val="6D401B23"/>
    <w:rsid w:val="6D4B73A9"/>
    <w:rsid w:val="6E3531DF"/>
    <w:rsid w:val="6E935777"/>
    <w:rsid w:val="708910DA"/>
    <w:rsid w:val="71034277"/>
    <w:rsid w:val="71365D4B"/>
    <w:rsid w:val="713A21D2"/>
    <w:rsid w:val="720D7FAC"/>
    <w:rsid w:val="721C027D"/>
    <w:rsid w:val="72506497"/>
    <w:rsid w:val="726A5B3D"/>
    <w:rsid w:val="72F52BA7"/>
    <w:rsid w:val="73293BFC"/>
    <w:rsid w:val="738E13A2"/>
    <w:rsid w:val="73EF3B37"/>
    <w:rsid w:val="750501DF"/>
    <w:rsid w:val="75091F13"/>
    <w:rsid w:val="758C6C69"/>
    <w:rsid w:val="75F4430E"/>
    <w:rsid w:val="763E4FD8"/>
    <w:rsid w:val="765948FC"/>
    <w:rsid w:val="770F0450"/>
    <w:rsid w:val="776A0596"/>
    <w:rsid w:val="77704880"/>
    <w:rsid w:val="788344C8"/>
    <w:rsid w:val="78E22525"/>
    <w:rsid w:val="792C5E5B"/>
    <w:rsid w:val="798A03F3"/>
    <w:rsid w:val="79D2378C"/>
    <w:rsid w:val="7AC5017B"/>
    <w:rsid w:val="7ADD16FE"/>
    <w:rsid w:val="7AE91634"/>
    <w:rsid w:val="7B070BE4"/>
    <w:rsid w:val="7B1B3108"/>
    <w:rsid w:val="7BAD4424"/>
    <w:rsid w:val="7BED7CDE"/>
    <w:rsid w:val="7C031D81"/>
    <w:rsid w:val="7C293625"/>
    <w:rsid w:val="7D6C7155"/>
    <w:rsid w:val="7D913B11"/>
    <w:rsid w:val="7DCD5EF4"/>
    <w:rsid w:val="7DE85EBE"/>
    <w:rsid w:val="7E280196"/>
    <w:rsid w:val="7E345685"/>
    <w:rsid w:val="7E466AB8"/>
    <w:rsid w:val="7E642C0C"/>
    <w:rsid w:val="7EA87DD3"/>
    <w:rsid w:val="7EC44D29"/>
    <w:rsid w:val="7F15170F"/>
    <w:rsid w:val="7F31607D"/>
    <w:rsid w:val="7F867444"/>
    <w:rsid w:val="7FD52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annotation text"/>
    <w:basedOn w:val="1"/>
    <w:qFormat/>
    <w:uiPriority w:val="0"/>
    <w:pPr>
      <w:jc w:val="left"/>
    </w:pPr>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5"/>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6469</Words>
  <Characters>6782</Characters>
  <Lines>0</Lines>
  <Paragraphs>0</Paragraphs>
  <TotalTime>2</TotalTime>
  <ScaleCrop>false</ScaleCrop>
  <LinksUpToDate>false</LinksUpToDate>
  <CharactersWithSpaces>7238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2024-11-25T02:21:08Z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